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03" w:rsidRPr="00D869EF" w:rsidRDefault="00562486" w:rsidP="000C244C">
      <w:pPr>
        <w:spacing w:line="276" w:lineRule="auto"/>
        <w:jc w:val="center"/>
        <w:rPr>
          <w:b/>
        </w:rPr>
      </w:pPr>
      <w:r w:rsidRPr="002E3503">
        <w:rPr>
          <w:b/>
        </w:rPr>
        <w:t>ДОГОВОР</w:t>
      </w:r>
      <w:r w:rsidR="00895AD7" w:rsidRPr="002E3503">
        <w:rPr>
          <w:b/>
        </w:rPr>
        <w:t xml:space="preserve"> №</w:t>
      </w:r>
      <w:r w:rsidR="00895AD7" w:rsidRPr="00B518F7">
        <w:t xml:space="preserve"> </w:t>
      </w:r>
      <w:r w:rsidR="00790694">
        <w:rPr>
          <w:b/>
        </w:rPr>
        <w:t>____</w:t>
      </w:r>
      <w:r w:rsidR="00EA4628">
        <w:rPr>
          <w:b/>
        </w:rPr>
        <w:t>______________________</w:t>
      </w:r>
      <w:r w:rsidR="00790694">
        <w:rPr>
          <w:b/>
        </w:rPr>
        <w:t>__________________</w:t>
      </w:r>
    </w:p>
    <w:p w:rsidR="004256BE" w:rsidRPr="002E3503" w:rsidRDefault="004256BE" w:rsidP="000C244C">
      <w:pPr>
        <w:pStyle w:val="ad"/>
        <w:spacing w:line="276" w:lineRule="auto"/>
        <w:rPr>
          <w:rFonts w:ascii="Times New Roman" w:hAnsi="Times New Roman" w:cs="Times New Roman"/>
          <w:bCs/>
          <w:sz w:val="24"/>
        </w:rPr>
      </w:pPr>
      <w:r w:rsidRPr="002E3503">
        <w:rPr>
          <w:rFonts w:ascii="Times New Roman" w:hAnsi="Times New Roman" w:cs="Times New Roman"/>
          <w:bCs/>
          <w:sz w:val="24"/>
        </w:rPr>
        <w:t>на оказание услуг связи</w:t>
      </w: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4785"/>
        <w:gridCol w:w="5246"/>
      </w:tblGrid>
      <w:tr w:rsidR="009277F5" w:rsidRPr="00B518F7" w:rsidTr="003205C1">
        <w:trPr>
          <w:trHeight w:val="697"/>
        </w:trPr>
        <w:tc>
          <w:tcPr>
            <w:tcW w:w="4785" w:type="dxa"/>
            <w:vAlign w:val="bottom"/>
          </w:tcPr>
          <w:p w:rsidR="009277F5" w:rsidRPr="00B518F7" w:rsidRDefault="009277F5" w:rsidP="000C244C">
            <w:pPr>
              <w:spacing w:line="276" w:lineRule="auto"/>
              <w:jc w:val="both"/>
            </w:pPr>
            <w:r w:rsidRPr="00B518F7">
              <w:t>г. Москва</w:t>
            </w:r>
          </w:p>
        </w:tc>
        <w:tc>
          <w:tcPr>
            <w:tcW w:w="5246" w:type="dxa"/>
            <w:vAlign w:val="bottom"/>
          </w:tcPr>
          <w:p w:rsidR="009277F5" w:rsidRPr="00B518F7" w:rsidRDefault="002E3503" w:rsidP="000C244C">
            <w:pPr>
              <w:spacing w:line="276" w:lineRule="auto"/>
              <w:jc w:val="right"/>
            </w:pPr>
            <w:r w:rsidRPr="002E3503">
              <w:t>«</w:t>
            </w:r>
            <w:r w:rsidR="00790694">
              <w:t>__</w:t>
            </w:r>
            <w:r w:rsidRPr="002E3503">
              <w:t xml:space="preserve">» </w:t>
            </w:r>
            <w:r w:rsidR="00790694">
              <w:t>___________</w:t>
            </w:r>
            <w:r w:rsidR="00790694" w:rsidRPr="002E3503">
              <w:t xml:space="preserve"> 20</w:t>
            </w:r>
            <w:r w:rsidR="00790694">
              <w:t>__</w:t>
            </w:r>
            <w:r w:rsidR="00790694" w:rsidRPr="002E3503">
              <w:t xml:space="preserve"> </w:t>
            </w:r>
            <w:r w:rsidRPr="002E3503">
              <w:t>г.</w:t>
            </w:r>
          </w:p>
        </w:tc>
      </w:tr>
    </w:tbl>
    <w:p w:rsidR="00B518F7" w:rsidRDefault="00B518F7" w:rsidP="000C244C">
      <w:pPr>
        <w:tabs>
          <w:tab w:val="left" w:pos="284"/>
        </w:tabs>
        <w:spacing w:line="276" w:lineRule="auto"/>
        <w:ind w:firstLine="709"/>
        <w:jc w:val="both"/>
      </w:pPr>
      <w:r w:rsidRPr="00B518F7">
        <w:t xml:space="preserve">Акционерное общество </w:t>
      </w:r>
      <w:r w:rsidRPr="00B518F7">
        <w:rPr>
          <w:b/>
          <w:bCs/>
        </w:rPr>
        <w:t>«КОНСИСТ – ОПЕРАТОР СВЯЗИ» (АО «КОНСИСТ-ОС»)</w:t>
      </w:r>
      <w:r w:rsidRPr="00B518F7">
        <w:t>, в дальнейшем именуемое ЗАКАЗЧИК, в лице Генерального директора</w:t>
      </w:r>
      <w:r w:rsidR="006D39E1">
        <w:t xml:space="preserve"> Лысачева Михаила Николаевича</w:t>
      </w:r>
      <w:r w:rsidRPr="00B518F7">
        <w:t xml:space="preserve">, действующего на основании Устава, с одной стороны, и </w:t>
      </w:r>
      <w:r w:rsidR="003442BD" w:rsidRPr="003442BD">
        <w:t>_______________________________________________________</w:t>
      </w:r>
      <w:r w:rsidRPr="00790694">
        <w:t xml:space="preserve">, в дальнейшем именуемое ИСПОЛНИТЕЛЬ, в лице </w:t>
      </w:r>
      <w:r w:rsidR="003442BD" w:rsidRPr="003442BD">
        <w:t>_________________________________________</w:t>
      </w:r>
      <w:r w:rsidRPr="00790694">
        <w:t xml:space="preserve">, действующего на основании </w:t>
      </w:r>
      <w:r w:rsidR="003442BD" w:rsidRPr="003442BD">
        <w:t>_______________</w:t>
      </w:r>
      <w:r w:rsidRPr="00790694">
        <w:t>, с другой стороны, которые далее имену</w:t>
      </w:r>
      <w:r w:rsidRPr="00B518F7">
        <w:t>ются СТОРОНЫ, заключили настоящий Договор (далее – Договор) о нижеследующем:</w:t>
      </w:r>
    </w:p>
    <w:p w:rsidR="00EA4628" w:rsidRPr="00B518F7" w:rsidRDefault="00EA4628" w:rsidP="000C244C">
      <w:pPr>
        <w:tabs>
          <w:tab w:val="left" w:pos="284"/>
        </w:tabs>
        <w:spacing w:line="276" w:lineRule="auto"/>
        <w:ind w:firstLine="709"/>
        <w:jc w:val="both"/>
      </w:pPr>
    </w:p>
    <w:p w:rsidR="00ED7633" w:rsidRPr="00396F76" w:rsidRDefault="00ED7633" w:rsidP="00A565F2">
      <w:pPr>
        <w:pStyle w:val="af3"/>
        <w:keepNext/>
        <w:numPr>
          <w:ilvl w:val="0"/>
          <w:numId w:val="6"/>
        </w:numPr>
        <w:spacing w:after="240"/>
        <w:ind w:right="-108"/>
        <w:contextualSpacing w:val="0"/>
        <w:jc w:val="center"/>
        <w:rPr>
          <w:b/>
          <w:bCs/>
        </w:rPr>
      </w:pPr>
      <w:r w:rsidRPr="00396F76">
        <w:rPr>
          <w:b/>
          <w:bCs/>
        </w:rPr>
        <w:t>ПРЕДМЕТ ДОГОВОРА</w:t>
      </w:r>
    </w:p>
    <w:p w:rsidR="00ED7633" w:rsidRPr="00396F76" w:rsidRDefault="00ED7633" w:rsidP="000C244C">
      <w:pPr>
        <w:pStyle w:val="24"/>
        <w:spacing w:before="0" w:line="276" w:lineRule="auto"/>
        <w:rPr>
          <w:rFonts w:ascii="Times New Roman" w:hAnsi="Times New Roman" w:cs="Times New Roman"/>
          <w:sz w:val="24"/>
          <w:lang w:eastAsia="en-US"/>
        </w:rPr>
      </w:pPr>
      <w:r w:rsidRPr="00396F76">
        <w:rPr>
          <w:rFonts w:ascii="Times New Roman" w:hAnsi="Times New Roman" w:cs="Times New Roman"/>
          <w:sz w:val="24"/>
          <w:lang w:eastAsia="en-US"/>
        </w:rPr>
        <w:t xml:space="preserve">1.1. </w:t>
      </w:r>
      <w:r w:rsidRPr="00396F76">
        <w:rPr>
          <w:rFonts w:ascii="Times New Roman" w:hAnsi="Times New Roman" w:cs="Times New Roman"/>
          <w:sz w:val="24"/>
        </w:rPr>
        <w:t>ИСПОЛНИТЕЛЬ</w:t>
      </w:r>
      <w:r w:rsidRPr="00396F76">
        <w:rPr>
          <w:rFonts w:ascii="Times New Roman" w:hAnsi="Times New Roman" w:cs="Times New Roman"/>
          <w:sz w:val="24"/>
          <w:lang w:eastAsia="en-US"/>
        </w:rPr>
        <w:t xml:space="preserve"> обязуется:</w:t>
      </w:r>
    </w:p>
    <w:p w:rsidR="00D04C58" w:rsidRPr="00D04C58" w:rsidRDefault="002519FF" w:rsidP="000C244C">
      <w:pPr>
        <w:spacing w:line="276" w:lineRule="auto"/>
        <w:jc w:val="both"/>
      </w:pPr>
      <w:proofErr w:type="gramStart"/>
      <w:r>
        <w:rPr>
          <w:lang w:eastAsia="en-US"/>
        </w:rPr>
        <w:t>1</w:t>
      </w:r>
      <w:r w:rsidRPr="00B518F7">
        <w:rPr>
          <w:lang w:eastAsia="en-US"/>
        </w:rPr>
        <w:t>) оказ</w:t>
      </w:r>
      <w:r>
        <w:rPr>
          <w:lang w:eastAsia="en-US"/>
        </w:rPr>
        <w:t>ать</w:t>
      </w:r>
      <w:r w:rsidRPr="00B518F7">
        <w:rPr>
          <w:lang w:eastAsia="en-US"/>
        </w:rPr>
        <w:t xml:space="preserve"> услуги (далее по тексту – Услуги) по</w:t>
      </w:r>
      <w:r>
        <w:rPr>
          <w:lang w:eastAsia="en-US"/>
        </w:rPr>
        <w:t xml:space="preserve"> организации </w:t>
      </w:r>
      <w:r w:rsidR="00396AA2" w:rsidRPr="005C44FA">
        <w:t>цифров</w:t>
      </w:r>
      <w:r w:rsidR="00800D1C">
        <w:t>ого</w:t>
      </w:r>
      <w:r w:rsidR="00396AA2" w:rsidRPr="005C44FA">
        <w:t xml:space="preserve"> канал</w:t>
      </w:r>
      <w:r w:rsidR="00800D1C">
        <w:t>а</w:t>
      </w:r>
      <w:r w:rsidR="00396AA2" w:rsidRPr="005C44FA">
        <w:t xml:space="preserve"> связи</w:t>
      </w:r>
      <w:r w:rsidRPr="00360536">
        <w:rPr>
          <w:lang w:eastAsia="en-US"/>
        </w:rPr>
        <w:t xml:space="preserve"> </w:t>
      </w:r>
      <w:r w:rsidR="007B0D37">
        <w:rPr>
          <w:lang w:eastAsia="en-US"/>
        </w:rPr>
        <w:t>«</w:t>
      </w:r>
      <w:r w:rsidR="00F206CC" w:rsidRPr="000C244C">
        <w:rPr>
          <w:lang w:eastAsia="en-US"/>
        </w:rPr>
        <w:t>ММТС-</w:t>
      </w:r>
      <w:r w:rsidR="007B0D37">
        <w:rPr>
          <w:lang w:eastAsia="en-US"/>
        </w:rPr>
        <w:t>9</w:t>
      </w:r>
      <w:r w:rsidR="00F206CC" w:rsidRPr="000C244C">
        <w:rPr>
          <w:lang w:eastAsia="en-US"/>
        </w:rPr>
        <w:t xml:space="preserve"> </w:t>
      </w:r>
      <w:r w:rsidR="007B0D37" w:rsidRPr="00C31E24">
        <w:t>(г. Москва, ул. </w:t>
      </w:r>
      <w:r w:rsidR="007B0D37">
        <w:t>Бутлерова</w:t>
      </w:r>
      <w:r w:rsidR="007B0D37" w:rsidRPr="00C31E24">
        <w:t xml:space="preserve">, д. </w:t>
      </w:r>
      <w:r w:rsidR="007B0D37">
        <w:t>7</w:t>
      </w:r>
      <w:r w:rsidR="007B0D37" w:rsidRPr="00C31E24">
        <w:t xml:space="preserve">, </w:t>
      </w:r>
      <w:r w:rsidR="007B0D37" w:rsidRPr="00CB16B2">
        <w:t xml:space="preserve">этаж 7, </w:t>
      </w:r>
      <w:proofErr w:type="spellStart"/>
      <w:r w:rsidR="007B0D37" w:rsidRPr="00CB16B2">
        <w:t>пом</w:t>
      </w:r>
      <w:proofErr w:type="spellEnd"/>
      <w:r w:rsidR="007B0D37" w:rsidRPr="00CB16B2">
        <w:t>. 40, ряд 2, место 7)</w:t>
      </w:r>
      <w:r w:rsidR="007B0D37" w:rsidRPr="00C31E24">
        <w:t xml:space="preserve"> – </w:t>
      </w:r>
      <w:r w:rsidR="00800D1C">
        <w:t xml:space="preserve">учебный центр </w:t>
      </w:r>
      <w:proofErr w:type="spellStart"/>
      <w:r w:rsidR="00800D1C">
        <w:t>Нововоронежской</w:t>
      </w:r>
      <w:proofErr w:type="spellEnd"/>
      <w:r w:rsidR="00800D1C">
        <w:t xml:space="preserve"> АЭС»</w:t>
      </w:r>
      <w:r w:rsidR="00800D1C" w:rsidRPr="00C31E24">
        <w:t xml:space="preserve"> (</w:t>
      </w:r>
      <w:r w:rsidR="00800D1C">
        <w:t xml:space="preserve">г. </w:t>
      </w:r>
      <w:proofErr w:type="spellStart"/>
      <w:r w:rsidR="00800D1C">
        <w:t>Нововоронеж</w:t>
      </w:r>
      <w:proofErr w:type="spellEnd"/>
      <w:r w:rsidR="00800D1C">
        <w:t>, ул. Коммунальная, д. 2)</w:t>
      </w:r>
      <w:r w:rsidR="007B0D37">
        <w:rPr>
          <w:lang w:eastAsia="en-US"/>
        </w:rPr>
        <w:t>»</w:t>
      </w:r>
      <w:r w:rsidR="00F206CC">
        <w:rPr>
          <w:lang w:eastAsia="en-US"/>
        </w:rPr>
        <w:t>.</w:t>
      </w:r>
      <w:proofErr w:type="gramEnd"/>
    </w:p>
    <w:p w:rsidR="004256BE" w:rsidRPr="00B518F7" w:rsidRDefault="002519FF" w:rsidP="000C244C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2</w:t>
      </w:r>
      <w:r w:rsidR="004256BE" w:rsidRPr="00B518F7">
        <w:rPr>
          <w:lang w:eastAsia="en-US"/>
        </w:rPr>
        <w:t xml:space="preserve">) оказывать услуги </w:t>
      </w:r>
      <w:r w:rsidR="00307888" w:rsidRPr="00B518F7">
        <w:rPr>
          <w:lang w:eastAsia="en-US"/>
        </w:rPr>
        <w:t xml:space="preserve">(далее по тексту – Услуги) </w:t>
      </w:r>
      <w:r w:rsidR="00396AA2">
        <w:rPr>
          <w:lang w:eastAsia="en-US"/>
        </w:rPr>
        <w:t xml:space="preserve">по предоставлению </w:t>
      </w:r>
      <w:r w:rsidR="00800D1C" w:rsidRPr="005C44FA">
        <w:t>цифров</w:t>
      </w:r>
      <w:r w:rsidR="00800D1C">
        <w:t>ого</w:t>
      </w:r>
      <w:r w:rsidR="00800D1C" w:rsidRPr="005C44FA">
        <w:t xml:space="preserve"> канал</w:t>
      </w:r>
      <w:r w:rsidR="00800D1C">
        <w:t>а</w:t>
      </w:r>
      <w:r w:rsidR="00800D1C" w:rsidRPr="005C44FA">
        <w:t xml:space="preserve"> связи</w:t>
      </w:r>
      <w:r w:rsidR="00800D1C" w:rsidRPr="00360536">
        <w:rPr>
          <w:lang w:eastAsia="en-US"/>
        </w:rPr>
        <w:t xml:space="preserve"> </w:t>
      </w:r>
      <w:r w:rsidR="00800D1C">
        <w:rPr>
          <w:lang w:eastAsia="en-US"/>
        </w:rPr>
        <w:t>«</w:t>
      </w:r>
      <w:r w:rsidR="00800D1C" w:rsidRPr="000C244C">
        <w:rPr>
          <w:lang w:eastAsia="en-US"/>
        </w:rPr>
        <w:t>ММТС-</w:t>
      </w:r>
      <w:r w:rsidR="00800D1C">
        <w:rPr>
          <w:lang w:eastAsia="en-US"/>
        </w:rPr>
        <w:t>9</w:t>
      </w:r>
      <w:r w:rsidR="00800D1C" w:rsidRPr="000C244C">
        <w:rPr>
          <w:lang w:eastAsia="en-US"/>
        </w:rPr>
        <w:t xml:space="preserve"> </w:t>
      </w:r>
      <w:r w:rsidR="00800D1C" w:rsidRPr="00C31E24">
        <w:t>(г. Москва, ул. </w:t>
      </w:r>
      <w:r w:rsidR="00800D1C">
        <w:t>Бутлерова</w:t>
      </w:r>
      <w:r w:rsidR="00800D1C" w:rsidRPr="00C31E24">
        <w:t xml:space="preserve">, д. </w:t>
      </w:r>
      <w:r w:rsidR="00800D1C">
        <w:t>7</w:t>
      </w:r>
      <w:r w:rsidR="00800D1C" w:rsidRPr="00C31E24">
        <w:t xml:space="preserve">, </w:t>
      </w:r>
      <w:r w:rsidR="00800D1C" w:rsidRPr="00CB16B2">
        <w:t xml:space="preserve">этаж 7, </w:t>
      </w:r>
      <w:proofErr w:type="spellStart"/>
      <w:r w:rsidR="00800D1C" w:rsidRPr="00CB16B2">
        <w:t>пом</w:t>
      </w:r>
      <w:proofErr w:type="spellEnd"/>
      <w:r w:rsidR="00800D1C" w:rsidRPr="00CB16B2">
        <w:t>. 40, ряд 2, место 7)</w:t>
      </w:r>
      <w:r w:rsidR="00800D1C" w:rsidRPr="00C31E24">
        <w:t xml:space="preserve"> – </w:t>
      </w:r>
      <w:r w:rsidR="00800D1C">
        <w:t xml:space="preserve">учебный центр </w:t>
      </w:r>
      <w:proofErr w:type="spellStart"/>
      <w:r w:rsidR="00800D1C">
        <w:t>Нововоронежской</w:t>
      </w:r>
      <w:proofErr w:type="spellEnd"/>
      <w:r w:rsidR="00800D1C">
        <w:t xml:space="preserve"> АЭС»</w:t>
      </w:r>
      <w:r w:rsidR="00800D1C" w:rsidRPr="00C31E24">
        <w:t xml:space="preserve"> (</w:t>
      </w:r>
      <w:r w:rsidR="00800D1C">
        <w:t xml:space="preserve">г. </w:t>
      </w:r>
      <w:proofErr w:type="spellStart"/>
      <w:r w:rsidR="00800D1C">
        <w:t>Нововоронеж</w:t>
      </w:r>
      <w:proofErr w:type="spellEnd"/>
      <w:r w:rsidR="00800D1C">
        <w:t>, ул. Коммунальная, д. 2)</w:t>
      </w:r>
      <w:r w:rsidR="00800D1C">
        <w:rPr>
          <w:lang w:eastAsia="en-US"/>
        </w:rPr>
        <w:t>»</w:t>
      </w:r>
      <w:r w:rsidR="007B0D37">
        <w:rPr>
          <w:lang w:eastAsia="en-US"/>
        </w:rPr>
        <w:t xml:space="preserve">, </w:t>
      </w:r>
      <w:r w:rsidR="004256BE" w:rsidRPr="00B518F7">
        <w:rPr>
          <w:lang w:eastAsia="en-US"/>
        </w:rPr>
        <w:t xml:space="preserve">а </w:t>
      </w:r>
      <w:r w:rsidR="00895AD7" w:rsidRPr="00B518F7">
        <w:rPr>
          <w:lang w:eastAsia="en-US"/>
        </w:rPr>
        <w:t>ЗАКАЗЧИК</w:t>
      </w:r>
      <w:r w:rsidR="004256BE" w:rsidRPr="00B518F7">
        <w:rPr>
          <w:lang w:eastAsia="en-US"/>
        </w:rPr>
        <w:t xml:space="preserve"> обязуется принимать и оплачивать Услуги в соответствии с условиями настоящего Договора.</w:t>
      </w:r>
    </w:p>
    <w:p w:rsidR="004256BE" w:rsidRPr="00B518F7" w:rsidRDefault="004256BE" w:rsidP="000C244C">
      <w:pPr>
        <w:pStyle w:val="24"/>
        <w:tabs>
          <w:tab w:val="left" w:pos="8222"/>
        </w:tabs>
        <w:spacing w:before="0" w:line="276" w:lineRule="auto"/>
        <w:rPr>
          <w:rFonts w:ascii="Times New Roman" w:hAnsi="Times New Roman" w:cs="Times New Roman"/>
          <w:sz w:val="24"/>
          <w:lang w:eastAsia="en-US"/>
        </w:rPr>
      </w:pPr>
      <w:r w:rsidRPr="00B518F7">
        <w:rPr>
          <w:rFonts w:ascii="Times New Roman" w:hAnsi="Times New Roman" w:cs="Times New Roman"/>
          <w:sz w:val="24"/>
          <w:lang w:eastAsia="en-US"/>
        </w:rPr>
        <w:t xml:space="preserve">1.2. </w:t>
      </w:r>
      <w:r w:rsidR="00AD6CA7" w:rsidRPr="00B518F7">
        <w:rPr>
          <w:rFonts w:ascii="Times New Roman" w:hAnsi="Times New Roman" w:cs="Times New Roman"/>
          <w:sz w:val="24"/>
          <w:lang w:eastAsia="en-US"/>
        </w:rPr>
        <w:t>Требования к Услугам, сроки их оказания</w:t>
      </w:r>
      <w:r w:rsidRPr="00B518F7">
        <w:rPr>
          <w:rFonts w:ascii="Times New Roman" w:hAnsi="Times New Roman" w:cs="Times New Roman"/>
          <w:sz w:val="24"/>
          <w:lang w:eastAsia="en-US"/>
        </w:rPr>
        <w:t xml:space="preserve"> указаны в Техническом задании </w:t>
      </w:r>
      <w:r w:rsidR="00AD6CA7" w:rsidRPr="00B518F7">
        <w:rPr>
          <w:rFonts w:ascii="Times New Roman" w:hAnsi="Times New Roman" w:cs="Times New Roman"/>
          <w:sz w:val="24"/>
          <w:lang w:eastAsia="en-US"/>
        </w:rPr>
        <w:t xml:space="preserve">– </w:t>
      </w:r>
      <w:r w:rsidRPr="00B518F7">
        <w:rPr>
          <w:rFonts w:ascii="Times New Roman" w:hAnsi="Times New Roman" w:cs="Times New Roman"/>
          <w:sz w:val="24"/>
          <w:lang w:eastAsia="en-US"/>
        </w:rPr>
        <w:t>Приложение</w:t>
      </w:r>
      <w:r w:rsidR="003316E2">
        <w:rPr>
          <w:rFonts w:ascii="Times New Roman" w:hAnsi="Times New Roman" w:cs="Times New Roman"/>
          <w:sz w:val="24"/>
          <w:lang w:eastAsia="en-US"/>
        </w:rPr>
        <w:t> </w:t>
      </w:r>
      <w:r w:rsidRPr="00B518F7">
        <w:rPr>
          <w:rFonts w:ascii="Times New Roman" w:hAnsi="Times New Roman" w:cs="Times New Roman"/>
          <w:sz w:val="24"/>
          <w:lang w:eastAsia="en-US"/>
        </w:rPr>
        <w:t>№</w:t>
      </w:r>
      <w:r w:rsidR="003316E2">
        <w:rPr>
          <w:rFonts w:ascii="Times New Roman" w:hAnsi="Times New Roman" w:cs="Times New Roman"/>
          <w:sz w:val="24"/>
          <w:lang w:eastAsia="en-US"/>
        </w:rPr>
        <w:t> </w:t>
      </w:r>
      <w:r w:rsidRPr="00B518F7">
        <w:rPr>
          <w:rFonts w:ascii="Times New Roman" w:hAnsi="Times New Roman" w:cs="Times New Roman"/>
          <w:sz w:val="24"/>
          <w:lang w:eastAsia="en-US"/>
        </w:rPr>
        <w:t xml:space="preserve">1, </w:t>
      </w:r>
      <w:r w:rsidRPr="003605D0">
        <w:rPr>
          <w:rFonts w:ascii="Times New Roman" w:hAnsi="Times New Roman" w:cs="Times New Roman"/>
          <w:sz w:val="24"/>
          <w:lang w:eastAsia="en-US"/>
        </w:rPr>
        <w:t xml:space="preserve">«Описании и условиях предоставления Услуги» </w:t>
      </w:r>
      <w:r w:rsidR="00AD6CA7" w:rsidRPr="003605D0">
        <w:rPr>
          <w:rFonts w:ascii="Times New Roman" w:hAnsi="Times New Roman" w:cs="Times New Roman"/>
          <w:sz w:val="24"/>
          <w:lang w:eastAsia="en-US"/>
        </w:rPr>
        <w:t xml:space="preserve">– </w:t>
      </w:r>
      <w:r w:rsidRPr="003605D0">
        <w:rPr>
          <w:rFonts w:ascii="Times New Roman" w:hAnsi="Times New Roman" w:cs="Times New Roman"/>
          <w:sz w:val="24"/>
          <w:lang w:eastAsia="en-US"/>
        </w:rPr>
        <w:t>Приложение № 3,</w:t>
      </w:r>
      <w:r w:rsidRPr="00B518F7">
        <w:rPr>
          <w:rFonts w:ascii="Times New Roman" w:hAnsi="Times New Roman" w:cs="Times New Roman"/>
          <w:sz w:val="24"/>
          <w:lang w:eastAsia="en-US"/>
        </w:rPr>
        <w:t xml:space="preserve"> являющихся неотъемлемыми частями настоящего Договора.</w:t>
      </w:r>
    </w:p>
    <w:p w:rsidR="004256BE" w:rsidRPr="00B518F7" w:rsidRDefault="004256BE" w:rsidP="000C244C">
      <w:pPr>
        <w:pStyle w:val="11"/>
        <w:spacing w:line="276" w:lineRule="auto"/>
        <w:rPr>
          <w:szCs w:val="24"/>
        </w:rPr>
      </w:pPr>
      <w:r w:rsidRPr="00B518F7">
        <w:rPr>
          <w:szCs w:val="24"/>
        </w:rPr>
        <w:t xml:space="preserve">1.3. </w:t>
      </w:r>
      <w:r w:rsidR="009277F5" w:rsidRPr="00B518F7">
        <w:rPr>
          <w:szCs w:val="24"/>
        </w:rPr>
        <w:t>ИСПОЛНИТЕЛЬ</w:t>
      </w:r>
      <w:r w:rsidRPr="00B518F7">
        <w:rPr>
          <w:szCs w:val="24"/>
        </w:rPr>
        <w:t xml:space="preserve"> оказывает Услуги на основании лицензи</w:t>
      </w:r>
      <w:r w:rsidR="004616AB" w:rsidRPr="00B518F7">
        <w:rPr>
          <w:szCs w:val="24"/>
        </w:rPr>
        <w:t>и</w:t>
      </w:r>
      <w:r w:rsidRPr="00B518F7">
        <w:rPr>
          <w:szCs w:val="24"/>
        </w:rPr>
        <w:t>:</w:t>
      </w:r>
    </w:p>
    <w:p w:rsidR="00360536" w:rsidRPr="00360536" w:rsidRDefault="004256BE" w:rsidP="000C244C">
      <w:pPr>
        <w:pStyle w:val="22"/>
        <w:spacing w:before="0" w:line="276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B518F7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D7928">
        <w:rPr>
          <w:rFonts w:ascii="Times New Roman" w:hAnsi="Times New Roman"/>
          <w:sz w:val="24"/>
          <w:szCs w:val="24"/>
          <w:lang w:val="ru-RU"/>
        </w:rPr>
        <w:t>Лицензия №</w:t>
      </w:r>
      <w:r w:rsidR="00051DB0" w:rsidRPr="009D7928">
        <w:rPr>
          <w:rFonts w:ascii="Times New Roman" w:hAnsi="Times New Roman"/>
          <w:sz w:val="24"/>
          <w:szCs w:val="24"/>
          <w:lang w:val="ru-RU"/>
        </w:rPr>
        <w:t>______</w:t>
      </w:r>
      <w:r w:rsidRPr="009D7928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051DB0" w:rsidRPr="009D7928">
        <w:rPr>
          <w:rFonts w:ascii="Times New Roman" w:hAnsi="Times New Roman"/>
          <w:sz w:val="24"/>
          <w:szCs w:val="24"/>
          <w:lang w:val="ru-RU"/>
        </w:rPr>
        <w:t>_________</w:t>
      </w:r>
      <w:r w:rsidRPr="003605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6AA2" w:rsidRPr="00DC3D95">
        <w:rPr>
          <w:rFonts w:ascii="Times New Roman" w:hAnsi="Times New Roman"/>
          <w:sz w:val="24"/>
          <w:szCs w:val="24"/>
          <w:lang w:val="ru-RU"/>
        </w:rPr>
        <w:t>«Услуги связи по предоставлению каналов связи»</w:t>
      </w:r>
      <w:r w:rsidR="00F4170B" w:rsidRPr="00F4170B">
        <w:rPr>
          <w:rFonts w:ascii="Times New Roman" w:hAnsi="Times New Roman"/>
          <w:sz w:val="24"/>
          <w:szCs w:val="24"/>
          <w:lang w:val="ru-RU"/>
        </w:rPr>
        <w:t>.</w:t>
      </w:r>
    </w:p>
    <w:p w:rsidR="00994F1D" w:rsidRPr="00B518F7" w:rsidRDefault="00994F1D" w:rsidP="000C244C">
      <w:pPr>
        <w:pStyle w:val="22"/>
        <w:spacing w:before="0" w:line="276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EA4628" w:rsidRPr="00EA4628" w:rsidRDefault="00DE008F" w:rsidP="00A565F2">
      <w:pPr>
        <w:pStyle w:val="af3"/>
        <w:keepNext/>
        <w:numPr>
          <w:ilvl w:val="0"/>
          <w:numId w:val="6"/>
        </w:numPr>
        <w:spacing w:after="240"/>
        <w:ind w:right="-108"/>
        <w:contextualSpacing w:val="0"/>
        <w:jc w:val="center"/>
        <w:rPr>
          <w:b/>
        </w:rPr>
      </w:pPr>
      <w:r w:rsidRPr="00B518F7">
        <w:rPr>
          <w:b/>
          <w:bCs/>
        </w:rPr>
        <w:t>ПРАВА И ОБЯЗАННОСТИ СТОРОН</w:t>
      </w:r>
    </w:p>
    <w:p w:rsidR="004256BE" w:rsidRPr="00B518F7" w:rsidRDefault="004256BE" w:rsidP="000C244C">
      <w:pPr>
        <w:spacing w:line="276" w:lineRule="auto"/>
        <w:jc w:val="both"/>
        <w:rPr>
          <w:bCs/>
        </w:rPr>
      </w:pPr>
      <w:r w:rsidRPr="00B518F7">
        <w:rPr>
          <w:bCs/>
        </w:rPr>
        <w:t>2.1.</w:t>
      </w:r>
      <w:r w:rsidR="009277F5" w:rsidRPr="00B518F7">
        <w:t xml:space="preserve"> ИСПОЛНИТЕЛЬ</w:t>
      </w:r>
      <w:r w:rsidRPr="00B518F7">
        <w:rPr>
          <w:bCs/>
        </w:rPr>
        <w:t xml:space="preserve"> обязан:</w:t>
      </w:r>
    </w:p>
    <w:p w:rsidR="00F4170B" w:rsidRPr="00D04C58" w:rsidRDefault="004256BE" w:rsidP="00F4170B">
      <w:pPr>
        <w:spacing w:line="276" w:lineRule="auto"/>
        <w:jc w:val="both"/>
      </w:pPr>
      <w:r w:rsidRPr="00937B3F">
        <w:t xml:space="preserve">2.1.1. </w:t>
      </w:r>
      <w:r w:rsidR="00937B3F" w:rsidRPr="00937B3F">
        <w:t>1)</w:t>
      </w:r>
      <w:r w:rsidR="00937B3F" w:rsidRPr="00B518F7">
        <w:rPr>
          <w:lang w:eastAsia="en-US"/>
        </w:rPr>
        <w:t xml:space="preserve"> оказ</w:t>
      </w:r>
      <w:r w:rsidR="00937B3F">
        <w:rPr>
          <w:lang w:eastAsia="en-US"/>
        </w:rPr>
        <w:t>ать</w:t>
      </w:r>
      <w:r w:rsidR="00937B3F" w:rsidRPr="00B518F7">
        <w:rPr>
          <w:lang w:eastAsia="en-US"/>
        </w:rPr>
        <w:t xml:space="preserve"> </w:t>
      </w:r>
      <w:r w:rsidR="00937B3F">
        <w:rPr>
          <w:lang w:eastAsia="en-US"/>
        </w:rPr>
        <w:t>У</w:t>
      </w:r>
      <w:r w:rsidR="00937B3F" w:rsidRPr="00B518F7">
        <w:rPr>
          <w:lang w:eastAsia="en-US"/>
        </w:rPr>
        <w:t>слуги по</w:t>
      </w:r>
      <w:r w:rsidR="00937B3F">
        <w:rPr>
          <w:lang w:eastAsia="en-US"/>
        </w:rPr>
        <w:t xml:space="preserve"> организации </w:t>
      </w:r>
      <w:r w:rsidR="00800D1C" w:rsidRPr="005C44FA">
        <w:t>цифров</w:t>
      </w:r>
      <w:r w:rsidR="00800D1C">
        <w:t>ого</w:t>
      </w:r>
      <w:r w:rsidR="00800D1C" w:rsidRPr="005C44FA">
        <w:t xml:space="preserve"> канал</w:t>
      </w:r>
      <w:r w:rsidR="00800D1C">
        <w:t>а</w:t>
      </w:r>
      <w:r w:rsidR="00800D1C" w:rsidRPr="005C44FA">
        <w:t xml:space="preserve"> связи</w:t>
      </w:r>
      <w:r w:rsidR="00800D1C" w:rsidRPr="00360536">
        <w:rPr>
          <w:lang w:eastAsia="en-US"/>
        </w:rPr>
        <w:t xml:space="preserve"> </w:t>
      </w:r>
      <w:r w:rsidR="00800D1C">
        <w:rPr>
          <w:lang w:eastAsia="en-US"/>
        </w:rPr>
        <w:t>«</w:t>
      </w:r>
      <w:r w:rsidR="00800D1C" w:rsidRPr="000C244C">
        <w:rPr>
          <w:lang w:eastAsia="en-US"/>
        </w:rPr>
        <w:t>ММТС-</w:t>
      </w:r>
      <w:r w:rsidR="00800D1C">
        <w:rPr>
          <w:lang w:eastAsia="en-US"/>
        </w:rPr>
        <w:t>9</w:t>
      </w:r>
      <w:r w:rsidR="00800D1C" w:rsidRPr="000C244C">
        <w:rPr>
          <w:lang w:eastAsia="en-US"/>
        </w:rPr>
        <w:t xml:space="preserve"> </w:t>
      </w:r>
      <w:r w:rsidR="00800D1C" w:rsidRPr="00C31E24">
        <w:t>(г. Москва, ул. </w:t>
      </w:r>
      <w:r w:rsidR="00800D1C">
        <w:t>Бутлерова</w:t>
      </w:r>
      <w:r w:rsidR="00800D1C" w:rsidRPr="00C31E24">
        <w:t xml:space="preserve">, д. </w:t>
      </w:r>
      <w:r w:rsidR="00800D1C">
        <w:t>7</w:t>
      </w:r>
      <w:r w:rsidR="00800D1C" w:rsidRPr="00C31E24">
        <w:t xml:space="preserve">, </w:t>
      </w:r>
      <w:r w:rsidR="00800D1C" w:rsidRPr="00CB16B2">
        <w:t xml:space="preserve">этаж 7, </w:t>
      </w:r>
      <w:proofErr w:type="spellStart"/>
      <w:r w:rsidR="00800D1C" w:rsidRPr="00CB16B2">
        <w:t>пом</w:t>
      </w:r>
      <w:proofErr w:type="spellEnd"/>
      <w:r w:rsidR="00800D1C" w:rsidRPr="00CB16B2">
        <w:t>. 40, ряд 2, место 7)</w:t>
      </w:r>
      <w:r w:rsidR="00800D1C" w:rsidRPr="00C31E24">
        <w:t xml:space="preserve"> – </w:t>
      </w:r>
      <w:r w:rsidR="00800D1C">
        <w:t xml:space="preserve">учебный центр </w:t>
      </w:r>
      <w:proofErr w:type="spellStart"/>
      <w:r w:rsidR="00800D1C">
        <w:t>Нововоронежской</w:t>
      </w:r>
      <w:proofErr w:type="spellEnd"/>
      <w:r w:rsidR="00800D1C">
        <w:t xml:space="preserve"> АЭС»</w:t>
      </w:r>
      <w:r w:rsidR="00800D1C" w:rsidRPr="00C31E24">
        <w:t xml:space="preserve"> (</w:t>
      </w:r>
      <w:r w:rsidR="00800D1C">
        <w:t xml:space="preserve">г. </w:t>
      </w:r>
      <w:proofErr w:type="spellStart"/>
      <w:r w:rsidR="00800D1C">
        <w:t>Нововоронеж</w:t>
      </w:r>
      <w:proofErr w:type="spellEnd"/>
      <w:r w:rsidR="00800D1C">
        <w:t>, ул. Коммунальная, д. 2)</w:t>
      </w:r>
      <w:r w:rsidR="00800D1C">
        <w:rPr>
          <w:lang w:eastAsia="en-US"/>
        </w:rPr>
        <w:t>»</w:t>
      </w:r>
      <w:r w:rsidR="00F4170B">
        <w:rPr>
          <w:lang w:eastAsia="en-US"/>
        </w:rPr>
        <w:t>.</w:t>
      </w:r>
    </w:p>
    <w:p w:rsidR="00EF7D8F" w:rsidRPr="00B518F7" w:rsidRDefault="00937B3F" w:rsidP="00EF7D8F">
      <w:pPr>
        <w:spacing w:line="276" w:lineRule="auto"/>
        <w:ind w:firstLine="709"/>
        <w:jc w:val="both"/>
      </w:pPr>
      <w:r>
        <w:rPr>
          <w:lang w:eastAsia="en-US"/>
        </w:rPr>
        <w:t>2</w:t>
      </w:r>
      <w:r w:rsidRPr="00B518F7">
        <w:rPr>
          <w:lang w:eastAsia="en-US"/>
        </w:rPr>
        <w:t xml:space="preserve">) оказывать </w:t>
      </w:r>
      <w:r>
        <w:rPr>
          <w:lang w:eastAsia="en-US"/>
        </w:rPr>
        <w:t>У</w:t>
      </w:r>
      <w:r w:rsidRPr="00B518F7">
        <w:rPr>
          <w:lang w:eastAsia="en-US"/>
        </w:rPr>
        <w:t>слуги по</w:t>
      </w:r>
      <w:r>
        <w:rPr>
          <w:lang w:eastAsia="en-US"/>
        </w:rPr>
        <w:t xml:space="preserve"> </w:t>
      </w:r>
      <w:r w:rsidRPr="00B518F7">
        <w:rPr>
          <w:lang w:eastAsia="en-US"/>
        </w:rPr>
        <w:t xml:space="preserve">предоставлению </w:t>
      </w:r>
      <w:r w:rsidR="00800D1C" w:rsidRPr="005C44FA">
        <w:t>цифров</w:t>
      </w:r>
      <w:r w:rsidR="00800D1C">
        <w:t>ого</w:t>
      </w:r>
      <w:r w:rsidR="00800D1C" w:rsidRPr="005C44FA">
        <w:t xml:space="preserve"> канал</w:t>
      </w:r>
      <w:r w:rsidR="00800D1C">
        <w:t>а</w:t>
      </w:r>
      <w:r w:rsidR="00800D1C" w:rsidRPr="005C44FA">
        <w:t xml:space="preserve"> связи</w:t>
      </w:r>
      <w:r w:rsidR="00800D1C" w:rsidRPr="00360536">
        <w:rPr>
          <w:lang w:eastAsia="en-US"/>
        </w:rPr>
        <w:t xml:space="preserve"> </w:t>
      </w:r>
      <w:r w:rsidR="00800D1C">
        <w:rPr>
          <w:lang w:eastAsia="en-US"/>
        </w:rPr>
        <w:t>«</w:t>
      </w:r>
      <w:r w:rsidR="00800D1C" w:rsidRPr="000C244C">
        <w:rPr>
          <w:lang w:eastAsia="en-US"/>
        </w:rPr>
        <w:t>ММТС-</w:t>
      </w:r>
      <w:r w:rsidR="00800D1C">
        <w:rPr>
          <w:lang w:eastAsia="en-US"/>
        </w:rPr>
        <w:t>9</w:t>
      </w:r>
      <w:r w:rsidR="00800D1C" w:rsidRPr="000C244C">
        <w:rPr>
          <w:lang w:eastAsia="en-US"/>
        </w:rPr>
        <w:t xml:space="preserve"> </w:t>
      </w:r>
      <w:r w:rsidR="00800D1C" w:rsidRPr="00C31E24">
        <w:t>(г. Москва, ул. </w:t>
      </w:r>
      <w:r w:rsidR="00800D1C">
        <w:t>Бутлерова</w:t>
      </w:r>
      <w:r w:rsidR="00800D1C" w:rsidRPr="00C31E24">
        <w:t xml:space="preserve">, д. </w:t>
      </w:r>
      <w:r w:rsidR="00800D1C">
        <w:t>7</w:t>
      </w:r>
      <w:r w:rsidR="00800D1C" w:rsidRPr="00C31E24">
        <w:t xml:space="preserve">, </w:t>
      </w:r>
      <w:r w:rsidR="00800D1C" w:rsidRPr="00CB16B2">
        <w:t xml:space="preserve">этаж 7, </w:t>
      </w:r>
      <w:proofErr w:type="spellStart"/>
      <w:r w:rsidR="00800D1C" w:rsidRPr="00CB16B2">
        <w:t>пом</w:t>
      </w:r>
      <w:proofErr w:type="spellEnd"/>
      <w:r w:rsidR="00800D1C" w:rsidRPr="00CB16B2">
        <w:t>. 40, ряд 2, место 7)</w:t>
      </w:r>
      <w:r w:rsidR="00800D1C" w:rsidRPr="00C31E24">
        <w:t xml:space="preserve"> – </w:t>
      </w:r>
      <w:r w:rsidR="00800D1C">
        <w:t xml:space="preserve">учебный центр </w:t>
      </w:r>
      <w:proofErr w:type="spellStart"/>
      <w:r w:rsidR="00800D1C">
        <w:t>Нововоронежской</w:t>
      </w:r>
      <w:proofErr w:type="spellEnd"/>
      <w:r w:rsidR="00800D1C">
        <w:t xml:space="preserve"> АЭС»</w:t>
      </w:r>
      <w:r w:rsidR="00800D1C" w:rsidRPr="00C31E24">
        <w:t xml:space="preserve"> (</w:t>
      </w:r>
      <w:r w:rsidR="00800D1C">
        <w:t xml:space="preserve">г. </w:t>
      </w:r>
      <w:proofErr w:type="spellStart"/>
      <w:r w:rsidR="00800D1C">
        <w:t>Нововоронеж</w:t>
      </w:r>
      <w:proofErr w:type="spellEnd"/>
      <w:r w:rsidR="00800D1C">
        <w:t>, ул. Коммунальная, д. 2)</w:t>
      </w:r>
      <w:r w:rsidR="00800D1C">
        <w:rPr>
          <w:lang w:eastAsia="en-US"/>
        </w:rPr>
        <w:t>»</w:t>
      </w:r>
      <w:r w:rsidR="00EF7D8F">
        <w:rPr>
          <w:lang w:eastAsia="en-US"/>
        </w:rPr>
        <w:t>,</w:t>
      </w:r>
      <w:r w:rsidR="00EF7D8F" w:rsidRPr="00EF7D8F">
        <w:t xml:space="preserve"> </w:t>
      </w:r>
      <w:r w:rsidR="00EF7D8F" w:rsidRPr="00B518F7">
        <w:t>в сроки и на условиях, указанных в Техническом задании (Приложение № 1).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 xml:space="preserve">2.1.2. Оказывать </w:t>
      </w:r>
      <w:r w:rsidR="00895AD7" w:rsidRPr="00B518F7">
        <w:t>ЗАКАЗЧИКУ</w:t>
      </w:r>
      <w:r w:rsidRPr="00B518F7">
        <w:t xml:space="preserve"> Услуги в соответствии с законодательством Российской Федерации, национальными стандартами, техническими нормами и правилами, лицензиями, а так же настоящим Договором 24 (двадцать четыре) часа в сутки, 7 (семь) дней в неделю, 365</w:t>
      </w:r>
      <w:r w:rsidR="00E75586">
        <w:t> </w:t>
      </w:r>
      <w:r w:rsidRPr="00B518F7">
        <w:t xml:space="preserve">(366) дней в году, за исключением времени, необходимого для проведения неотложных ремонтных работ, и времени для проведения плановых (профилактических) ремонтных работ, осуществляемых преимущественно в часы наименьшей нагрузки, при условии предварительного уведомления </w:t>
      </w:r>
      <w:r w:rsidR="00895AD7" w:rsidRPr="00B518F7">
        <w:t>ЗАКАЗЧИКА</w:t>
      </w:r>
      <w:r w:rsidRPr="00B518F7">
        <w:t xml:space="preserve"> в соответствии с п</w:t>
      </w:r>
      <w:r w:rsidR="00DE008F" w:rsidRPr="00B518F7">
        <w:t>.</w:t>
      </w:r>
      <w:r w:rsidRPr="00B518F7">
        <w:t>2.1</w:t>
      </w:r>
      <w:r w:rsidR="00562486" w:rsidRPr="00B518F7">
        <w:t>.</w:t>
      </w:r>
      <w:r w:rsidR="00F2688A">
        <w:t>7</w:t>
      </w:r>
      <w:r w:rsidRPr="00B518F7">
        <w:t xml:space="preserve"> настоящего Договора.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 xml:space="preserve">2.1.3. Использовать только сертифицированное оборудование и сертифицированное программное обеспечение при </w:t>
      </w:r>
      <w:r w:rsidR="00937B3F">
        <w:t>организации</w:t>
      </w:r>
      <w:r w:rsidRPr="00B518F7">
        <w:t xml:space="preserve"> и оказании Услуг.</w:t>
      </w:r>
    </w:p>
    <w:p w:rsidR="004256BE" w:rsidRDefault="004256BE" w:rsidP="000C244C">
      <w:pPr>
        <w:spacing w:line="276" w:lineRule="auto"/>
        <w:jc w:val="both"/>
      </w:pPr>
      <w:r w:rsidRPr="00B518F7">
        <w:lastRenderedPageBreak/>
        <w:t xml:space="preserve">2.1.4. Своевременно информировать </w:t>
      </w:r>
      <w:r w:rsidR="00895AD7" w:rsidRPr="00B518F7">
        <w:t>ЗАКАЗЧИКА</w:t>
      </w:r>
      <w:r w:rsidRPr="00B518F7">
        <w:t xml:space="preserve"> о различных изменениях в сети </w:t>
      </w:r>
      <w:r w:rsidR="00765D47" w:rsidRPr="00B518F7">
        <w:t>ИСПОЛНИТЕЛ</w:t>
      </w:r>
      <w:r w:rsidR="00DE008F" w:rsidRPr="00B518F7">
        <w:t>Я</w:t>
      </w:r>
      <w:r w:rsidRPr="00B518F7">
        <w:t xml:space="preserve">, ухудшающих качество предоставляемых Услуг. </w:t>
      </w:r>
    </w:p>
    <w:p w:rsidR="00B51F6B" w:rsidRDefault="00B51F6B" w:rsidP="000C244C">
      <w:pPr>
        <w:spacing w:line="276" w:lineRule="auto"/>
        <w:jc w:val="both"/>
      </w:pPr>
      <w:r>
        <w:t xml:space="preserve">2.1.5. Проводить плановые </w:t>
      </w:r>
      <w:r w:rsidRPr="00B518F7">
        <w:t>(профилактически</w:t>
      </w:r>
      <w:r>
        <w:t>е</w:t>
      </w:r>
      <w:r w:rsidRPr="00B518F7">
        <w:t xml:space="preserve">) </w:t>
      </w:r>
      <w:r>
        <w:t>работы в часы наименьшей нагрузки на каналах связи ЗАКАЗЧИКА.</w:t>
      </w:r>
    </w:p>
    <w:p w:rsidR="006A5D96" w:rsidRPr="00B518F7" w:rsidRDefault="006A5D96" w:rsidP="006A5D96">
      <w:pPr>
        <w:pStyle w:val="af"/>
        <w:keepNext w:val="0"/>
        <w:spacing w:line="276" w:lineRule="auto"/>
        <w:ind w:firstLine="0"/>
      </w:pPr>
      <w:r w:rsidRPr="00B518F7">
        <w:t>2.</w:t>
      </w:r>
      <w:r>
        <w:t>1</w:t>
      </w:r>
      <w:r w:rsidRPr="00B518F7">
        <w:t>.</w:t>
      </w:r>
      <w:r>
        <w:t>6</w:t>
      </w:r>
      <w:r w:rsidRPr="00B518F7">
        <w:t>. В случае обнаружения неисправности, находящейся в зоне ответственности ИСПОЛНИТЕЛЯ и/или на оборудовании ИСПОЛНИТЕЛЯ, размещенного на объекте ЗАКАЗЧИКА, незамедлительно приступить к ликвидации неисправности, одновременно уведомив уполномоченного представителя ЗАКАЗЧИКА.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>2.1.</w:t>
      </w:r>
      <w:r w:rsidR="006A5D96">
        <w:t>7</w:t>
      </w:r>
      <w:r w:rsidRPr="00B518F7">
        <w:t xml:space="preserve">. Оповещать </w:t>
      </w:r>
      <w:r w:rsidR="00895AD7" w:rsidRPr="00B518F7">
        <w:t>ЗАКАЗЧИКА</w:t>
      </w:r>
      <w:r w:rsidRPr="00B518F7">
        <w:t>:</w:t>
      </w:r>
    </w:p>
    <w:p w:rsidR="004256BE" w:rsidRPr="003605D0" w:rsidRDefault="004256BE" w:rsidP="000C244C">
      <w:pPr>
        <w:pStyle w:val="2"/>
        <w:keepNext w:val="0"/>
        <w:numPr>
          <w:ilvl w:val="0"/>
          <w:numId w:val="2"/>
        </w:numPr>
        <w:tabs>
          <w:tab w:val="clear" w:pos="1789"/>
          <w:tab w:val="num" w:pos="0"/>
          <w:tab w:val="left" w:pos="567"/>
        </w:tabs>
        <w:spacing w:line="276" w:lineRule="auto"/>
        <w:ind w:left="0" w:firstLine="0"/>
      </w:pPr>
      <w:r w:rsidRPr="00B518F7">
        <w:t xml:space="preserve">о проведении плановых (профилактических) ремонтных работ, с </w:t>
      </w:r>
      <w:r w:rsidRPr="003605D0">
        <w:t xml:space="preserve">уведомлением в письменной форме, направленным по факсу или по электронной почте, указанным в </w:t>
      </w:r>
      <w:r w:rsidR="003442BD" w:rsidRPr="003605D0">
        <w:t>п.1</w:t>
      </w:r>
      <w:r w:rsidR="001F5CC3" w:rsidRPr="003605D0">
        <w:t>4</w:t>
      </w:r>
      <w:r w:rsidR="003442BD" w:rsidRPr="003605D0">
        <w:t>.</w:t>
      </w:r>
      <w:r w:rsidR="00F2688A">
        <w:t>7</w:t>
      </w:r>
      <w:r w:rsidR="00114063" w:rsidRPr="003605D0">
        <w:t xml:space="preserve"> </w:t>
      </w:r>
      <w:r w:rsidRPr="003605D0">
        <w:t xml:space="preserve">настоящего Договора, </w:t>
      </w:r>
      <w:r w:rsidR="00C25783" w:rsidRPr="003605D0">
        <w:t>минимум</w:t>
      </w:r>
      <w:r w:rsidRPr="003605D0">
        <w:t xml:space="preserve"> за </w:t>
      </w:r>
      <w:r w:rsidR="00C25783" w:rsidRPr="003605D0">
        <w:t>3</w:t>
      </w:r>
      <w:r w:rsidR="00D713CD" w:rsidRPr="003605D0">
        <w:t> </w:t>
      </w:r>
      <w:r w:rsidRPr="003605D0">
        <w:t>(</w:t>
      </w:r>
      <w:r w:rsidR="00C25783" w:rsidRPr="003605D0">
        <w:t>тр</w:t>
      </w:r>
      <w:r w:rsidRPr="003605D0">
        <w:t>ое) суток до начала работ с указанием их продолжительности;</w:t>
      </w:r>
    </w:p>
    <w:p w:rsidR="00CE5509" w:rsidRPr="003605D0" w:rsidRDefault="004256BE" w:rsidP="000C244C">
      <w:pPr>
        <w:pStyle w:val="2"/>
        <w:keepNext w:val="0"/>
        <w:numPr>
          <w:ilvl w:val="0"/>
          <w:numId w:val="2"/>
        </w:numPr>
        <w:tabs>
          <w:tab w:val="clear" w:pos="1789"/>
          <w:tab w:val="num" w:pos="0"/>
          <w:tab w:val="left" w:pos="567"/>
        </w:tabs>
        <w:spacing w:line="276" w:lineRule="auto"/>
        <w:ind w:left="0" w:firstLine="0"/>
      </w:pPr>
      <w:r w:rsidRPr="003605D0">
        <w:t xml:space="preserve">о проведении неотложных ремонтных работ, с уведомлением в письменной форме, направленным по факсу или по электронной почте, указанным в </w:t>
      </w:r>
      <w:r w:rsidR="003442BD" w:rsidRPr="003605D0">
        <w:t>п.1</w:t>
      </w:r>
      <w:r w:rsidR="00F40FB9" w:rsidRPr="003605D0">
        <w:t>4</w:t>
      </w:r>
      <w:r w:rsidR="003442BD" w:rsidRPr="003605D0">
        <w:t>.</w:t>
      </w:r>
      <w:r w:rsidR="00F2688A">
        <w:t>7</w:t>
      </w:r>
      <w:r w:rsidR="00114063" w:rsidRPr="003605D0">
        <w:t xml:space="preserve"> </w:t>
      </w:r>
      <w:r w:rsidRPr="003605D0">
        <w:t xml:space="preserve">настоящего Договора, </w:t>
      </w:r>
      <w:r w:rsidR="00B97716" w:rsidRPr="003605D0">
        <w:t>минимум за</w:t>
      </w:r>
      <w:r w:rsidRPr="003605D0">
        <w:t xml:space="preserve"> 4 (четыре) часа до начала таких работ</w:t>
      </w:r>
      <w:r w:rsidR="00CE5509" w:rsidRPr="003605D0">
        <w:t>;</w:t>
      </w:r>
    </w:p>
    <w:p w:rsidR="004256BE" w:rsidRPr="003605D0" w:rsidRDefault="00CE5509" w:rsidP="000C244C">
      <w:pPr>
        <w:pStyle w:val="2"/>
        <w:keepNext w:val="0"/>
        <w:numPr>
          <w:ilvl w:val="0"/>
          <w:numId w:val="2"/>
        </w:numPr>
        <w:tabs>
          <w:tab w:val="clear" w:pos="1789"/>
          <w:tab w:val="num" w:pos="0"/>
          <w:tab w:val="left" w:pos="567"/>
        </w:tabs>
        <w:spacing w:line="276" w:lineRule="auto"/>
        <w:ind w:left="0" w:firstLine="0"/>
      </w:pPr>
      <w:r w:rsidRPr="003605D0">
        <w:t>о проведении работ по устранению аварийных ситуаций, если таковые возникнут при предоставлении Услуги, нез</w:t>
      </w:r>
      <w:r w:rsidR="0022597B" w:rsidRPr="003605D0">
        <w:t>амедлительно по факту их начала и окончания.</w:t>
      </w:r>
    </w:p>
    <w:p w:rsidR="00BD0722" w:rsidRDefault="004256BE" w:rsidP="000C244C">
      <w:pPr>
        <w:spacing w:line="276" w:lineRule="auto"/>
        <w:jc w:val="both"/>
      </w:pPr>
      <w:r w:rsidRPr="003605D0">
        <w:t>2.1.</w:t>
      </w:r>
      <w:r w:rsidR="006A5D96" w:rsidRPr="003605D0">
        <w:t>8</w:t>
      </w:r>
      <w:r w:rsidRPr="003605D0">
        <w:t xml:space="preserve">. В случае перерыва в предоставлении Услуг предпринять все усилия для незамедлительного устранения причины перерыва и возобновить предоставление Услуги в соответствии с Соглашением об </w:t>
      </w:r>
      <w:r w:rsidR="00504BD4" w:rsidRPr="003605D0">
        <w:t>уровне обслуживания</w:t>
      </w:r>
      <w:r w:rsidRPr="003605D0">
        <w:t xml:space="preserve"> (Приложение №</w:t>
      </w:r>
      <w:r w:rsidR="00487B4A" w:rsidRPr="003605D0">
        <w:t xml:space="preserve"> </w:t>
      </w:r>
      <w:r w:rsidR="00504BD4" w:rsidRPr="003605D0">
        <w:t>5</w:t>
      </w:r>
      <w:r w:rsidRPr="003605D0">
        <w:t>).</w:t>
      </w:r>
    </w:p>
    <w:p w:rsidR="004256BE" w:rsidRPr="00107E51" w:rsidRDefault="004256BE" w:rsidP="000C244C">
      <w:pPr>
        <w:spacing w:line="276" w:lineRule="auto"/>
        <w:jc w:val="both"/>
      </w:pPr>
      <w:r w:rsidRPr="00107E51">
        <w:t xml:space="preserve">2.2. </w:t>
      </w:r>
      <w:r w:rsidR="00765D47" w:rsidRPr="00107E51">
        <w:t>ИСПОЛНИТЕЛЬ</w:t>
      </w:r>
      <w:r w:rsidRPr="00107E51">
        <w:t xml:space="preserve"> вправе: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 xml:space="preserve">2.2.1. </w:t>
      </w:r>
      <w:r w:rsidR="00562486" w:rsidRPr="00B518F7">
        <w:t>В</w:t>
      </w:r>
      <w:r w:rsidRPr="00B518F7">
        <w:t xml:space="preserve"> случае нарушения </w:t>
      </w:r>
      <w:r w:rsidR="00895AD7" w:rsidRPr="00B518F7">
        <w:t>ЗАКАЗЧИКОМ</w:t>
      </w:r>
      <w:r w:rsidRPr="00B518F7">
        <w:t xml:space="preserve"> сроков оплаты</w:t>
      </w:r>
      <w:r w:rsidR="00D713CD" w:rsidRPr="00B518F7">
        <w:t>,</w:t>
      </w:r>
      <w:r w:rsidRPr="00B518F7">
        <w:t xml:space="preserve"> установленных Разделом</w:t>
      </w:r>
      <w:r w:rsidR="00487B4A" w:rsidRPr="00B518F7">
        <w:t> </w:t>
      </w:r>
      <w:r w:rsidRPr="00B518F7">
        <w:t>3 настоящего Договора,</w:t>
      </w:r>
      <w:r w:rsidR="00487B4A" w:rsidRPr="00E75586">
        <w:t xml:space="preserve"> </w:t>
      </w:r>
      <w:r w:rsidRPr="00B518F7">
        <w:t xml:space="preserve">более чем на </w:t>
      </w:r>
      <w:r w:rsidR="004F04D6" w:rsidRPr="00B518F7">
        <w:t>30</w:t>
      </w:r>
      <w:r w:rsidRPr="00B518F7">
        <w:t xml:space="preserve"> (</w:t>
      </w:r>
      <w:r w:rsidR="004F04D6" w:rsidRPr="00B518F7">
        <w:t>тридцать</w:t>
      </w:r>
      <w:r w:rsidRPr="00B518F7">
        <w:t xml:space="preserve">) календарных дней, а так же в случаях нарушения правил эксплуатации оконечного оборудования сети электросвязи или использования </w:t>
      </w:r>
      <w:r w:rsidR="00D713CD" w:rsidRPr="00B518F7">
        <w:t>в</w:t>
      </w:r>
      <w:r w:rsidRPr="00B518F7">
        <w:t xml:space="preserve"> сети не</w:t>
      </w:r>
      <w:r w:rsidR="00D713CD" w:rsidRPr="00B518F7">
        <w:t> </w:t>
      </w:r>
      <w:r w:rsidRPr="00B518F7">
        <w:t>сертифицированного оборудования, при возникновении обстоятельств, указанных в ст.66 Федерального закона №126-ФЗ «О связи» от 07.07.2003, или в Постановлении Правительства РФ №895 от 31.12.2004 г.</w:t>
      </w:r>
      <w:r w:rsidR="00562486" w:rsidRPr="00B518F7">
        <w:t xml:space="preserve">, приостанавливать оказание Услуг до момента устранения </w:t>
      </w:r>
      <w:r w:rsidR="00895AD7" w:rsidRPr="00B518F7">
        <w:t>ЗАКАЗЧИКОМ</w:t>
      </w:r>
      <w:r w:rsidR="00562486" w:rsidRPr="00B518F7">
        <w:t xml:space="preserve"> допущенных нарушений.</w:t>
      </w:r>
      <w:r w:rsidR="00F206CC">
        <w:t xml:space="preserve"> </w:t>
      </w:r>
      <w:r w:rsidRPr="00B518F7">
        <w:t xml:space="preserve">Приостановление оказания Услуг производится </w:t>
      </w:r>
      <w:r w:rsidR="00765D47" w:rsidRPr="00B518F7">
        <w:t>ИСПОЛНИТЕЛЕМ</w:t>
      </w:r>
      <w:r w:rsidRPr="00B518F7">
        <w:t xml:space="preserve"> в одностороннем порядке с даты, указанной в письменном уведомлении о приостановлении оказания Услуг.</w:t>
      </w:r>
      <w:r w:rsidR="006A5D96">
        <w:t xml:space="preserve"> </w:t>
      </w:r>
      <w:r w:rsidRPr="00B518F7">
        <w:t xml:space="preserve">Оригинал уведомления направляется в адрес </w:t>
      </w:r>
      <w:r w:rsidR="00895AD7" w:rsidRPr="00B518F7">
        <w:t>ЗАКАЗЧИКА</w:t>
      </w:r>
      <w:r w:rsidRPr="00B518F7">
        <w:t xml:space="preserve"> курьером или почтой не менее чем за 30 (тридцать) календарных дней до момента приостановления </w:t>
      </w:r>
      <w:r w:rsidRPr="003605D0">
        <w:t xml:space="preserve">оказания Услуг. Копии уведомления высылаются по электронной почте на адреса и/или на факс, указанные в </w:t>
      </w:r>
      <w:r w:rsidR="00B84CA6" w:rsidRPr="003605D0">
        <w:t>п</w:t>
      </w:r>
      <w:r w:rsidR="00A11C84" w:rsidRPr="003605D0">
        <w:t>.</w:t>
      </w:r>
      <w:r w:rsidRPr="003605D0">
        <w:t>1</w:t>
      </w:r>
      <w:r w:rsidR="00F40FB9" w:rsidRPr="003605D0">
        <w:t>4</w:t>
      </w:r>
      <w:r w:rsidR="00B84CA6" w:rsidRPr="003605D0">
        <w:t>.</w:t>
      </w:r>
      <w:r w:rsidR="00F2688A">
        <w:t>7</w:t>
      </w:r>
      <w:r w:rsidRPr="003605D0">
        <w:t xml:space="preserve"> настоящего Договора.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>2.2.2. Проводить в случае необходимости плановые (профилактические), а также неотложные ремонтные работы</w:t>
      </w:r>
      <w:r w:rsidR="00562486" w:rsidRPr="00B518F7">
        <w:t xml:space="preserve"> с соблюдением п.</w:t>
      </w:r>
      <w:r w:rsidR="006A5D96">
        <w:t xml:space="preserve">п. </w:t>
      </w:r>
      <w:r w:rsidR="00562486" w:rsidRPr="00B518F7">
        <w:t>2.1</w:t>
      </w:r>
      <w:r w:rsidR="009201D7" w:rsidRPr="00B518F7">
        <w:t>.</w:t>
      </w:r>
      <w:r w:rsidR="00562486" w:rsidRPr="00B518F7">
        <w:t>5</w:t>
      </w:r>
      <w:r w:rsidR="006A5D96">
        <w:t xml:space="preserve"> – 2.1.</w:t>
      </w:r>
      <w:r w:rsidR="00AF19D1">
        <w:t>7</w:t>
      </w:r>
      <w:r w:rsidR="006A5D96">
        <w:t xml:space="preserve"> </w:t>
      </w:r>
      <w:r w:rsidR="00562486" w:rsidRPr="00B518F7">
        <w:t>Договора</w:t>
      </w:r>
      <w:r w:rsidRPr="00B518F7">
        <w:t>.</w:t>
      </w:r>
    </w:p>
    <w:p w:rsidR="004256BE" w:rsidRPr="00B518F7" w:rsidRDefault="004256BE" w:rsidP="000C244C">
      <w:pPr>
        <w:spacing w:line="276" w:lineRule="auto"/>
        <w:jc w:val="both"/>
        <w:rPr>
          <w:b/>
        </w:rPr>
      </w:pPr>
      <w:r w:rsidRPr="00B518F7">
        <w:t>2.2.</w:t>
      </w:r>
      <w:r w:rsidR="00AF19D1">
        <w:t>3</w:t>
      </w:r>
      <w:r w:rsidRPr="00B518F7">
        <w:t xml:space="preserve">. Привлекать для целей оказания Услуг третьих лиц только по </w:t>
      </w:r>
      <w:r w:rsidR="00F2688A">
        <w:t xml:space="preserve">письменному </w:t>
      </w:r>
      <w:r w:rsidRPr="00B518F7">
        <w:t xml:space="preserve">согласованию с </w:t>
      </w:r>
      <w:r w:rsidR="00895AD7" w:rsidRPr="00B518F7">
        <w:t>ЗАКАЗЧИКОМ</w:t>
      </w:r>
      <w:r w:rsidRPr="00B518F7">
        <w:t xml:space="preserve">. При этом </w:t>
      </w:r>
      <w:r w:rsidR="00765D47" w:rsidRPr="00B518F7">
        <w:t>ИСПОЛНИТЕЛЬ</w:t>
      </w:r>
      <w:r w:rsidRPr="00B518F7">
        <w:t xml:space="preserve"> несет ответственность за действия (бездействия) привлеченных им третьих лиц, как за свои собственные.</w:t>
      </w:r>
    </w:p>
    <w:p w:rsidR="004256BE" w:rsidRPr="00B518F7" w:rsidRDefault="004256BE" w:rsidP="000C244C">
      <w:pPr>
        <w:spacing w:line="276" w:lineRule="auto"/>
        <w:jc w:val="both"/>
        <w:rPr>
          <w:bCs/>
        </w:rPr>
      </w:pPr>
      <w:r w:rsidRPr="00B518F7">
        <w:rPr>
          <w:bCs/>
        </w:rPr>
        <w:t xml:space="preserve">2.3. </w:t>
      </w:r>
      <w:r w:rsidR="00895AD7" w:rsidRPr="00B518F7">
        <w:rPr>
          <w:bCs/>
        </w:rPr>
        <w:t>ЗАКАЗЧИК</w:t>
      </w:r>
      <w:r w:rsidRPr="00B518F7">
        <w:rPr>
          <w:bCs/>
        </w:rPr>
        <w:t xml:space="preserve"> обязан: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 xml:space="preserve">2.3.1. Оплачивать оказанные Услуги </w:t>
      </w:r>
      <w:r w:rsidR="00765D47" w:rsidRPr="00B518F7">
        <w:t>ИСПОЛНИТЕЛЯ</w:t>
      </w:r>
      <w:r w:rsidRPr="00B518F7">
        <w:t xml:space="preserve"> в соответствии с Разделом 3 настоящего Договора.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>2.3.3. Самостоятельно, в надлежащие сроки и с надлежащим качеством, обслуживать собственное оборудование, линии и сооружения связи, находящиеся в своей зоне ответственности.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lastRenderedPageBreak/>
        <w:t xml:space="preserve">2.3.4. Оповещать </w:t>
      </w:r>
      <w:r w:rsidR="00765D47" w:rsidRPr="00B518F7">
        <w:t>ИСПОЛНИТЕЛЯ</w:t>
      </w:r>
      <w:r w:rsidRPr="00B518F7">
        <w:t xml:space="preserve"> о </w:t>
      </w:r>
      <w:r w:rsidR="009201D7" w:rsidRPr="00B518F7">
        <w:t>проведении плановых (профилактических) ремонтных работ</w:t>
      </w:r>
      <w:r w:rsidRPr="00B518F7">
        <w:t xml:space="preserve">, проводимых на оборудовании </w:t>
      </w:r>
      <w:r w:rsidR="00895AD7" w:rsidRPr="00B518F7">
        <w:t>ЗАКАЗЧИКА</w:t>
      </w:r>
      <w:r w:rsidRPr="00B518F7">
        <w:t xml:space="preserve">, которые могут привести к недоступности Услуги, не </w:t>
      </w:r>
      <w:r w:rsidR="0059193E" w:rsidRPr="00B518F7">
        <w:t>позднее,</w:t>
      </w:r>
      <w:r w:rsidRPr="00B518F7">
        <w:t xml:space="preserve"> чем за 2 (</w:t>
      </w:r>
      <w:r w:rsidR="009201D7" w:rsidRPr="00B518F7">
        <w:t>двое</w:t>
      </w:r>
      <w:r w:rsidRPr="00B518F7">
        <w:t xml:space="preserve">) </w:t>
      </w:r>
      <w:r w:rsidR="009201D7" w:rsidRPr="00B518F7">
        <w:t xml:space="preserve">суток </w:t>
      </w:r>
      <w:r w:rsidRPr="00B518F7">
        <w:t>до начала работ.</w:t>
      </w:r>
    </w:p>
    <w:p w:rsidR="004256BE" w:rsidRPr="00B518F7" w:rsidRDefault="0059193E" w:rsidP="000C244C">
      <w:pPr>
        <w:spacing w:line="276" w:lineRule="auto"/>
        <w:ind w:firstLine="567"/>
        <w:jc w:val="both"/>
      </w:pPr>
      <w:r w:rsidRPr="00B518F7">
        <w:t>Непредставление</w:t>
      </w:r>
      <w:r w:rsidR="004256BE" w:rsidRPr="00B518F7">
        <w:t xml:space="preserve"> </w:t>
      </w:r>
      <w:r w:rsidR="00895AD7" w:rsidRPr="00B518F7">
        <w:t>ЗАКАЗЧИКОМ</w:t>
      </w:r>
      <w:r w:rsidR="004256BE" w:rsidRPr="00B518F7">
        <w:t xml:space="preserve"> информации о работах, проводимых в своей зоне ответственности, а также нарушение условий эксплуатации оборудования </w:t>
      </w:r>
      <w:r w:rsidR="00895AD7" w:rsidRPr="00B518F7">
        <w:t>ЗАКАЗЧИКА</w:t>
      </w:r>
      <w:r w:rsidR="004256BE" w:rsidRPr="00B518F7">
        <w:t xml:space="preserve"> является основанием для освобождения </w:t>
      </w:r>
      <w:r w:rsidR="00765D47" w:rsidRPr="00B518F7">
        <w:t>ИСПОЛНИТЕЛЯ</w:t>
      </w:r>
      <w:r w:rsidR="004256BE" w:rsidRPr="00B518F7">
        <w:t xml:space="preserve"> от ответственности за ненадлежащее оказание Услуг в течение всего периода проведения работ и/или неработоспособности оборудования </w:t>
      </w:r>
      <w:r w:rsidR="00895AD7" w:rsidRPr="00B518F7">
        <w:t>ЗАКАЗЧИКА</w:t>
      </w:r>
      <w:r w:rsidR="004256BE" w:rsidRPr="00B518F7">
        <w:t xml:space="preserve"> в связи с нарушением условий его эксплуатации. При этом </w:t>
      </w:r>
      <w:r w:rsidR="00895AD7" w:rsidRPr="00B518F7">
        <w:t>ЗАКАЗЧИК</w:t>
      </w:r>
      <w:r w:rsidR="004256BE" w:rsidRPr="00B518F7">
        <w:t xml:space="preserve"> не вправе требовать перерасчета стоимости Услуг, возмещения каких-либо убытков, расходов или оплаты штрафных санкций от </w:t>
      </w:r>
      <w:r w:rsidR="00765D47" w:rsidRPr="00B518F7">
        <w:t>ИСПОЛНИТЕЛЯ</w:t>
      </w:r>
      <w:r w:rsidR="004256BE" w:rsidRPr="00B518F7">
        <w:t>.</w:t>
      </w:r>
    </w:p>
    <w:p w:rsidR="004256BE" w:rsidRPr="00B518F7" w:rsidRDefault="004256BE" w:rsidP="000C244C">
      <w:pPr>
        <w:spacing w:line="276" w:lineRule="auto"/>
        <w:ind w:firstLine="567"/>
        <w:jc w:val="both"/>
      </w:pPr>
      <w:r w:rsidRPr="003605D0">
        <w:t xml:space="preserve">Уведомление направляется в письменном виде по факсу или по электронной почте, </w:t>
      </w:r>
      <w:proofErr w:type="gramStart"/>
      <w:r w:rsidRPr="003605D0">
        <w:t>указанным</w:t>
      </w:r>
      <w:proofErr w:type="gramEnd"/>
      <w:r w:rsidRPr="003605D0">
        <w:t xml:space="preserve"> в </w:t>
      </w:r>
      <w:r w:rsidR="003442BD" w:rsidRPr="003605D0">
        <w:t>п.1</w:t>
      </w:r>
      <w:r w:rsidR="00F40FB9" w:rsidRPr="003605D0">
        <w:t>4</w:t>
      </w:r>
      <w:r w:rsidR="003442BD" w:rsidRPr="003605D0">
        <w:t>.</w:t>
      </w:r>
      <w:r w:rsidR="00F2688A">
        <w:t>7</w:t>
      </w:r>
      <w:r w:rsidRPr="003605D0">
        <w:t xml:space="preserve"> настоящего Договора.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 xml:space="preserve">2.3.5. При пользовании Услугами </w:t>
      </w:r>
      <w:r w:rsidR="00765D47" w:rsidRPr="00B518F7">
        <w:t>ИСПОЛНИТЕЛЯ</w:t>
      </w:r>
      <w:r w:rsidRPr="00B518F7">
        <w:t xml:space="preserve"> не создавать препятствий в оказании </w:t>
      </w:r>
      <w:r w:rsidR="00765D47" w:rsidRPr="00B518F7">
        <w:t>ИСПОЛНИТЕЛЕМ</w:t>
      </w:r>
      <w:r w:rsidRPr="00B518F7">
        <w:t xml:space="preserve"> подобных Услуг другим лицам и не производить какие-либо иные несанкционированные действия в сети связи </w:t>
      </w:r>
      <w:r w:rsidR="00765D47" w:rsidRPr="00B518F7">
        <w:t>ИСПОЛНИТЕЛЯ</w:t>
      </w:r>
      <w:r w:rsidRPr="00B518F7">
        <w:t xml:space="preserve">, в том числе не распространять спам и вредоносное программное обеспечение с оборудования </w:t>
      </w:r>
      <w:r w:rsidR="00895AD7" w:rsidRPr="00B518F7">
        <w:t>ЗАКАЗЧИКА</w:t>
      </w:r>
      <w:r w:rsidRPr="00B518F7">
        <w:t>.</w:t>
      </w:r>
    </w:p>
    <w:p w:rsidR="004256BE" w:rsidRDefault="004256BE" w:rsidP="000C244C">
      <w:pPr>
        <w:spacing w:line="276" w:lineRule="auto"/>
        <w:jc w:val="both"/>
      </w:pPr>
      <w:r w:rsidRPr="00B518F7">
        <w:t xml:space="preserve">2.3.6. Обеспечить доступ технических специалистов </w:t>
      </w:r>
      <w:r w:rsidR="00765D47" w:rsidRPr="00B518F7">
        <w:t>ИСПОЛНИТЕЛЯ</w:t>
      </w:r>
      <w:r w:rsidRPr="00B518F7">
        <w:t xml:space="preserve">, в том числе </w:t>
      </w:r>
      <w:r w:rsidR="00396AA2">
        <w:t xml:space="preserve">согласованных с ЗАКАЗЧИКОМ </w:t>
      </w:r>
      <w:r w:rsidRPr="00B518F7">
        <w:t xml:space="preserve">подрядчиков </w:t>
      </w:r>
      <w:r w:rsidR="00765D47" w:rsidRPr="00B518F7">
        <w:t>ИСПОЛНИТЕЛЯ</w:t>
      </w:r>
      <w:r w:rsidRPr="00B518F7">
        <w:t xml:space="preserve">, к оборудованию </w:t>
      </w:r>
      <w:r w:rsidR="00765D47" w:rsidRPr="00B518F7">
        <w:t>ИСПОЛНИТЕЛЯ</w:t>
      </w:r>
      <w:r w:rsidRPr="00B518F7">
        <w:t xml:space="preserve">, в случае если настоящим Договором предусмотрено размещение такого оборудования на объекте </w:t>
      </w:r>
      <w:r w:rsidR="00895AD7" w:rsidRPr="00B518F7">
        <w:t>ЗАКАЗЧИКА</w:t>
      </w:r>
      <w:r w:rsidRPr="00B518F7">
        <w:t xml:space="preserve">, а также ограничить доступ посторонних лиц к оборудованию </w:t>
      </w:r>
      <w:r w:rsidR="00765D47" w:rsidRPr="00B518F7">
        <w:t>ИСПОЛНИТЕЛЯ</w:t>
      </w:r>
      <w:r w:rsidRPr="00B518F7">
        <w:t>.</w:t>
      </w:r>
    </w:p>
    <w:p w:rsidR="004256BE" w:rsidRPr="00B518F7" w:rsidRDefault="004256BE" w:rsidP="00C57E4A">
      <w:pPr>
        <w:spacing w:line="276" w:lineRule="auto"/>
        <w:jc w:val="both"/>
        <w:rPr>
          <w:bCs/>
        </w:rPr>
      </w:pPr>
      <w:r w:rsidRPr="00B518F7">
        <w:rPr>
          <w:bCs/>
        </w:rPr>
        <w:t xml:space="preserve">2.4. </w:t>
      </w:r>
      <w:r w:rsidR="00895AD7" w:rsidRPr="00B518F7">
        <w:rPr>
          <w:bCs/>
        </w:rPr>
        <w:t>ЗАКАЗЧИК</w:t>
      </w:r>
      <w:r w:rsidRPr="00B518F7">
        <w:rPr>
          <w:bCs/>
        </w:rPr>
        <w:t xml:space="preserve"> вправе:</w:t>
      </w:r>
    </w:p>
    <w:p w:rsidR="004256BE" w:rsidRPr="00B518F7" w:rsidRDefault="004256BE" w:rsidP="000C244C">
      <w:pPr>
        <w:spacing w:line="276" w:lineRule="auto"/>
        <w:jc w:val="both"/>
      </w:pPr>
      <w:r w:rsidRPr="00B518F7">
        <w:t xml:space="preserve">2.4.1. Получать Услуги, оказываемые </w:t>
      </w:r>
      <w:r w:rsidR="00765D47" w:rsidRPr="00B518F7">
        <w:t>ИСПОЛНИТЕЛЕМ</w:t>
      </w:r>
      <w:r w:rsidRPr="00B518F7">
        <w:t>, на условиях и в объеме, предусмотренном настоящим Договором.</w:t>
      </w:r>
    </w:p>
    <w:p w:rsidR="004256BE" w:rsidRPr="003605D0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3605D0">
        <w:rPr>
          <w:rFonts w:ascii="Times New Roman" w:hAnsi="Times New Roman"/>
          <w:szCs w:val="24"/>
        </w:rPr>
        <w:t xml:space="preserve">2.4.2. Требовать от </w:t>
      </w:r>
      <w:r w:rsidR="00765D47" w:rsidRPr="003605D0">
        <w:rPr>
          <w:rFonts w:ascii="Times New Roman" w:hAnsi="Times New Roman"/>
          <w:szCs w:val="24"/>
        </w:rPr>
        <w:t>ИСПОЛНИТЕЛЯ</w:t>
      </w:r>
      <w:r w:rsidRPr="003605D0">
        <w:rPr>
          <w:rFonts w:ascii="Times New Roman" w:hAnsi="Times New Roman"/>
          <w:szCs w:val="24"/>
        </w:rPr>
        <w:t xml:space="preserve"> соблюдения гарантированных параметров Услуг, в соответствии с </w:t>
      </w:r>
      <w:r w:rsidR="007A214B" w:rsidRPr="003605D0">
        <w:rPr>
          <w:rFonts w:ascii="Times New Roman" w:hAnsi="Times New Roman"/>
          <w:szCs w:val="24"/>
          <w:lang w:eastAsia="en-US"/>
        </w:rPr>
        <w:t>«Описанием и условиями предоставления Услуги» (Приложение № 3)</w:t>
      </w:r>
      <w:r w:rsidRPr="003605D0">
        <w:rPr>
          <w:rFonts w:ascii="Times New Roman" w:hAnsi="Times New Roman"/>
          <w:szCs w:val="24"/>
        </w:rPr>
        <w:t>.</w:t>
      </w:r>
    </w:p>
    <w:p w:rsidR="004256BE" w:rsidRPr="003605D0" w:rsidRDefault="004256BE" w:rsidP="000C244C">
      <w:pPr>
        <w:spacing w:line="276" w:lineRule="auto"/>
        <w:jc w:val="both"/>
      </w:pPr>
      <w:r w:rsidRPr="003605D0">
        <w:t xml:space="preserve">2.4.3. Отказаться от Услуг полностью или в части, письменно уведомив </w:t>
      </w:r>
      <w:r w:rsidR="00765D47" w:rsidRPr="003605D0">
        <w:t>ИСПОЛНИТЕЛЯ</w:t>
      </w:r>
      <w:r w:rsidRPr="003605D0">
        <w:t xml:space="preserve"> не менее чем за 30 (Тридцать) календарных дней до предполагаемой даты отключения Услуг.</w:t>
      </w:r>
    </w:p>
    <w:p w:rsidR="00EA4628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3605D0">
        <w:rPr>
          <w:rFonts w:ascii="Times New Roman" w:hAnsi="Times New Roman"/>
          <w:szCs w:val="24"/>
        </w:rPr>
        <w:t xml:space="preserve">2.4.4. Обращаться к </w:t>
      </w:r>
      <w:r w:rsidR="00765D47" w:rsidRPr="003605D0">
        <w:rPr>
          <w:rFonts w:ascii="Times New Roman" w:hAnsi="Times New Roman"/>
          <w:szCs w:val="24"/>
        </w:rPr>
        <w:t>ИСПОЛНИТЕЛЮ</w:t>
      </w:r>
      <w:r w:rsidRPr="003605D0">
        <w:rPr>
          <w:rFonts w:ascii="Times New Roman" w:hAnsi="Times New Roman"/>
          <w:szCs w:val="24"/>
        </w:rPr>
        <w:t xml:space="preserve"> по всем вопросам, касающи</w:t>
      </w:r>
      <w:r w:rsidR="008255F5">
        <w:rPr>
          <w:rFonts w:ascii="Times New Roman" w:hAnsi="Times New Roman"/>
          <w:szCs w:val="24"/>
        </w:rPr>
        <w:t>х</w:t>
      </w:r>
      <w:r w:rsidRPr="003605D0">
        <w:rPr>
          <w:rFonts w:ascii="Times New Roman" w:hAnsi="Times New Roman"/>
          <w:szCs w:val="24"/>
        </w:rPr>
        <w:t xml:space="preserve">ся условий и качества предоставляемых Услуг согласно процедуре, определенной в «Соглашении об </w:t>
      </w:r>
      <w:r w:rsidR="00504BD4" w:rsidRPr="003605D0">
        <w:rPr>
          <w:rFonts w:ascii="Times New Roman" w:hAnsi="Times New Roman"/>
          <w:szCs w:val="24"/>
        </w:rPr>
        <w:t>уровне обслуживания</w:t>
      </w:r>
      <w:r w:rsidRPr="003605D0">
        <w:rPr>
          <w:rFonts w:ascii="Times New Roman" w:hAnsi="Times New Roman"/>
          <w:szCs w:val="24"/>
        </w:rPr>
        <w:t>» (Приложение № 5).</w:t>
      </w:r>
    </w:p>
    <w:p w:rsidR="00EA4628" w:rsidRPr="00B518F7" w:rsidRDefault="00EA4628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</w:p>
    <w:p w:rsidR="00DE008F" w:rsidRPr="00B518F7" w:rsidRDefault="00DE008F" w:rsidP="00A565F2">
      <w:pPr>
        <w:pStyle w:val="af3"/>
        <w:keepNext/>
        <w:numPr>
          <w:ilvl w:val="0"/>
          <w:numId w:val="6"/>
        </w:numPr>
        <w:spacing w:after="240"/>
        <w:ind w:left="357" w:right="-108" w:hanging="357"/>
        <w:contextualSpacing w:val="0"/>
        <w:jc w:val="center"/>
        <w:rPr>
          <w:b/>
        </w:rPr>
      </w:pPr>
      <w:r w:rsidRPr="00B518F7">
        <w:rPr>
          <w:b/>
        </w:rPr>
        <w:t>СТОИМОСТЬ УСЛУГ И ПОРЯДОК РАСЧЕТОВ</w:t>
      </w:r>
    </w:p>
    <w:p w:rsidR="004256BE" w:rsidRPr="00B518F7" w:rsidRDefault="004256BE" w:rsidP="008272C5">
      <w:pPr>
        <w:pStyle w:val="af"/>
        <w:keepNext w:val="0"/>
        <w:spacing w:after="240" w:line="276" w:lineRule="auto"/>
        <w:ind w:firstLine="0"/>
        <w:rPr>
          <w:rFonts w:eastAsia="Calibri"/>
        </w:rPr>
      </w:pPr>
      <w:r w:rsidRPr="00B518F7">
        <w:t xml:space="preserve">3.1. </w:t>
      </w:r>
      <w:r w:rsidR="00686B75">
        <w:t>Ц</w:t>
      </w:r>
      <w:r w:rsidRPr="00B518F7">
        <w:t xml:space="preserve">ена </w:t>
      </w:r>
      <w:r w:rsidR="00686B75">
        <w:t xml:space="preserve">настоящего </w:t>
      </w:r>
      <w:r w:rsidRPr="00B518F7">
        <w:t xml:space="preserve">Договора </w:t>
      </w:r>
      <w:r w:rsidR="00686B75">
        <w:t>не должна превышать без НДС</w:t>
      </w:r>
      <w:proofErr w:type="gramStart"/>
      <w:r w:rsidR="00686B75">
        <w:t>:</w:t>
      </w:r>
      <w:r w:rsidR="00790694">
        <w:t> __________________</w:t>
      </w:r>
      <w:r w:rsidR="006D39E1">
        <w:t xml:space="preserve"> </w:t>
      </w:r>
      <w:r w:rsidR="006D39E1" w:rsidRPr="00B518F7">
        <w:t>(</w:t>
      </w:r>
      <w:r w:rsidR="00790694">
        <w:t>______________)</w:t>
      </w:r>
      <w:r w:rsidR="00F2721D">
        <w:t xml:space="preserve"> </w:t>
      </w:r>
      <w:proofErr w:type="gramEnd"/>
      <w:r w:rsidRPr="00B518F7">
        <w:t xml:space="preserve">рублей </w:t>
      </w:r>
      <w:r w:rsidR="00F2721D">
        <w:t>__ </w:t>
      </w:r>
      <w:r w:rsidRPr="00B518F7">
        <w:t>копеек,</w:t>
      </w:r>
      <w:r w:rsidR="003D1937" w:rsidRPr="00B518F7">
        <w:t xml:space="preserve"> </w:t>
      </w:r>
      <w:r w:rsidR="00686B75">
        <w:t>кроме того</w:t>
      </w:r>
      <w:r w:rsidR="003D1937" w:rsidRPr="00B518F7">
        <w:t xml:space="preserve"> НДС (</w:t>
      </w:r>
      <w:r w:rsidR="00396AA2">
        <w:t>20</w:t>
      </w:r>
      <w:r w:rsidR="003D1937" w:rsidRPr="00B518F7">
        <w:t xml:space="preserve">%) </w:t>
      </w:r>
      <w:r w:rsidR="00F2721D">
        <w:t> ____________</w:t>
      </w:r>
      <w:r w:rsidR="009441C8" w:rsidRPr="00B518F7">
        <w:t xml:space="preserve"> </w:t>
      </w:r>
      <w:r w:rsidR="0059193E" w:rsidRPr="00B518F7">
        <w:t>(</w:t>
      </w:r>
      <w:r w:rsidR="00F2721D">
        <w:t>_______________</w:t>
      </w:r>
      <w:r w:rsidR="0059193E" w:rsidRPr="00B518F7">
        <w:t xml:space="preserve">) </w:t>
      </w:r>
      <w:r w:rsidRPr="00B518F7">
        <w:t>рублей</w:t>
      </w:r>
      <w:r w:rsidR="003D1937" w:rsidRPr="00B518F7">
        <w:t xml:space="preserve"> </w:t>
      </w:r>
      <w:r w:rsidR="00F2721D">
        <w:t>____</w:t>
      </w:r>
      <w:r w:rsidR="00F2721D" w:rsidRPr="00B518F7">
        <w:t xml:space="preserve"> </w:t>
      </w:r>
      <w:r w:rsidRPr="00B518F7">
        <w:t>копеек</w:t>
      </w:r>
      <w:r w:rsidR="00686B75">
        <w:t>, всего:</w:t>
      </w:r>
      <w:r w:rsidR="00686B75" w:rsidRPr="00686B75">
        <w:t xml:space="preserve"> </w:t>
      </w:r>
      <w:r w:rsidR="00686B75">
        <w:t>____________</w:t>
      </w:r>
      <w:r w:rsidR="00686B75" w:rsidRPr="00B518F7">
        <w:t xml:space="preserve"> (</w:t>
      </w:r>
      <w:r w:rsidR="00686B75">
        <w:t>_______________</w:t>
      </w:r>
      <w:r w:rsidR="00686B75" w:rsidRPr="00B518F7">
        <w:t xml:space="preserve">) рублей </w:t>
      </w:r>
      <w:r w:rsidR="00686B75">
        <w:t>____</w:t>
      </w:r>
      <w:r w:rsidR="00686B75" w:rsidRPr="00B518F7">
        <w:t xml:space="preserve"> копеек</w:t>
      </w:r>
      <w:r w:rsidR="00686B75">
        <w:t>.</w:t>
      </w:r>
    </w:p>
    <w:p w:rsidR="00F2688A" w:rsidRDefault="00F2688A" w:rsidP="008272C5">
      <w:pPr>
        <w:pStyle w:val="af"/>
        <w:keepNext w:val="0"/>
        <w:spacing w:line="276" w:lineRule="auto"/>
        <w:ind w:firstLine="567"/>
      </w:pPr>
      <w:r>
        <w:t xml:space="preserve">При расчете Цены Договора учитываются выбранные ЗАКАЗЧИКОМ параметры скорости </w:t>
      </w:r>
      <w:r w:rsidR="008272C5" w:rsidRPr="005C44FA">
        <w:t>цифров</w:t>
      </w:r>
      <w:r w:rsidR="000737FE">
        <w:t>ого</w:t>
      </w:r>
      <w:r w:rsidR="008272C5" w:rsidRPr="005C44FA">
        <w:t xml:space="preserve"> канал</w:t>
      </w:r>
      <w:r w:rsidR="000737FE">
        <w:t>а</w:t>
      </w:r>
      <w:r w:rsidR="008272C5" w:rsidRPr="005C44FA">
        <w:t xml:space="preserve"> связи</w:t>
      </w:r>
      <w:r>
        <w:t xml:space="preserve">, указанные в Приложении № 2 к настоящему Договору. </w:t>
      </w:r>
    </w:p>
    <w:p w:rsidR="008272C5" w:rsidRDefault="008272C5" w:rsidP="008272C5">
      <w:pPr>
        <w:pStyle w:val="af"/>
        <w:keepNext w:val="0"/>
        <w:spacing w:line="276" w:lineRule="auto"/>
        <w:ind w:firstLine="567"/>
      </w:pPr>
      <w:r>
        <w:t>Стоимость единицы услуги, указанная в Приложении № 2 является твердой и изменению в течение срока действия настоящего Договора не подлежит.</w:t>
      </w:r>
    </w:p>
    <w:p w:rsidR="00377F16" w:rsidRPr="00B518F7" w:rsidRDefault="00335703" w:rsidP="008272C5">
      <w:pPr>
        <w:pStyle w:val="af"/>
        <w:keepNext w:val="0"/>
        <w:spacing w:line="276" w:lineRule="auto"/>
        <w:ind w:firstLine="567"/>
      </w:pPr>
      <w:r w:rsidRPr="00B518F7">
        <w:t>Цена Договора включает:</w:t>
      </w:r>
      <w:r w:rsidR="00686B75" w:rsidRPr="00686B75">
        <w:t xml:space="preserve"> </w:t>
      </w:r>
      <w:r w:rsidR="00686B75" w:rsidRPr="00B518F7">
        <w:t xml:space="preserve">стоимость </w:t>
      </w:r>
      <w:r w:rsidR="00686B75">
        <w:t>организации Услуги</w:t>
      </w:r>
      <w:r w:rsidR="00686B75" w:rsidRPr="00B518F7">
        <w:t xml:space="preserve"> (разовый платеж)</w:t>
      </w:r>
      <w:r w:rsidR="00686B75">
        <w:t>,</w:t>
      </w:r>
      <w:r w:rsidR="00686B75" w:rsidRPr="00686B75">
        <w:rPr>
          <w:bCs/>
        </w:rPr>
        <w:t xml:space="preserve"> </w:t>
      </w:r>
      <w:r w:rsidR="00686B75" w:rsidRPr="00B518F7">
        <w:rPr>
          <w:bCs/>
        </w:rPr>
        <w:t xml:space="preserve">стоимость </w:t>
      </w:r>
      <w:r w:rsidR="00686B75">
        <w:rPr>
          <w:bCs/>
        </w:rPr>
        <w:t xml:space="preserve">предоставления </w:t>
      </w:r>
      <w:r w:rsidR="00686B75" w:rsidRPr="00B518F7">
        <w:rPr>
          <w:bCs/>
        </w:rPr>
        <w:t>Услуг</w:t>
      </w:r>
      <w:r w:rsidR="00686B75">
        <w:rPr>
          <w:bCs/>
        </w:rPr>
        <w:t>и</w:t>
      </w:r>
      <w:r w:rsidR="00686B75" w:rsidRPr="00B518F7">
        <w:rPr>
          <w:bCs/>
        </w:rPr>
        <w:t xml:space="preserve"> в месяц</w:t>
      </w:r>
      <w:r w:rsidR="00686B75">
        <w:rPr>
          <w:bCs/>
        </w:rPr>
        <w:t xml:space="preserve"> (ежемесячный платеж)</w:t>
      </w:r>
      <w:r w:rsidR="00377F16">
        <w:rPr>
          <w:bCs/>
        </w:rPr>
        <w:t xml:space="preserve">, все расходы на уплату налогов, сборов и других обязательных платежей, а также компенсацию всех возможных издержек </w:t>
      </w:r>
      <w:r w:rsidR="00CF57EA">
        <w:rPr>
          <w:bCs/>
        </w:rPr>
        <w:t>Исполнителя</w:t>
      </w:r>
      <w:r w:rsidR="00377F16">
        <w:rPr>
          <w:bCs/>
        </w:rPr>
        <w:t>, возникающих при исполнении Договора.</w:t>
      </w:r>
      <w:r w:rsidR="00C2418D" w:rsidRPr="00B518F7">
        <w:t xml:space="preserve"> </w:t>
      </w:r>
    </w:p>
    <w:p w:rsidR="00377F16" w:rsidRDefault="00377F16" w:rsidP="00377F16">
      <w:pPr>
        <w:pStyle w:val="af"/>
        <w:keepNext w:val="0"/>
        <w:spacing w:line="276" w:lineRule="auto"/>
        <w:ind w:firstLine="0"/>
        <w:rPr>
          <w:rFonts w:eastAsia="Calibri"/>
        </w:rPr>
      </w:pPr>
      <w:r>
        <w:rPr>
          <w:rFonts w:eastAsia="Calibri"/>
        </w:rPr>
        <w:t xml:space="preserve">3.2. </w:t>
      </w:r>
      <w:r w:rsidR="00335703" w:rsidRPr="00B518F7">
        <w:rPr>
          <w:rFonts w:eastAsia="Calibri"/>
        </w:rPr>
        <w:t>ЗАКАЗЧИК осуществляет оплату в следующем порядке:</w:t>
      </w:r>
    </w:p>
    <w:p w:rsidR="00F2688A" w:rsidRDefault="00377F16" w:rsidP="00377F16">
      <w:pPr>
        <w:pStyle w:val="af"/>
        <w:keepNext w:val="0"/>
        <w:spacing w:line="276" w:lineRule="auto"/>
        <w:ind w:firstLine="0"/>
      </w:pPr>
      <w:r>
        <w:rPr>
          <w:rFonts w:eastAsia="Calibri"/>
        </w:rPr>
        <w:t xml:space="preserve">3.2.1. </w:t>
      </w:r>
      <w:r w:rsidR="00335703" w:rsidRPr="00B518F7">
        <w:rPr>
          <w:rFonts w:eastAsia="Calibri"/>
        </w:rPr>
        <w:t xml:space="preserve">Оплата </w:t>
      </w:r>
      <w:r w:rsidR="00212FF0">
        <w:rPr>
          <w:rFonts w:eastAsia="Calibri"/>
        </w:rPr>
        <w:t>организации Услуги</w:t>
      </w:r>
      <w:r w:rsidR="00335703" w:rsidRPr="00B518F7">
        <w:rPr>
          <w:rFonts w:eastAsia="Calibri"/>
        </w:rPr>
        <w:t xml:space="preserve"> производится ЗАКАЗЧИКОМ путём перечисления </w:t>
      </w:r>
      <w:r w:rsidR="00335703" w:rsidRPr="003605D0">
        <w:rPr>
          <w:rFonts w:eastAsia="Calibri"/>
        </w:rPr>
        <w:t>денежных</w:t>
      </w:r>
      <w:r w:rsidRPr="003605D0">
        <w:rPr>
          <w:rFonts w:eastAsia="Calibri"/>
        </w:rPr>
        <w:t> </w:t>
      </w:r>
      <w:r w:rsidR="00335703" w:rsidRPr="003605D0">
        <w:rPr>
          <w:rFonts w:eastAsia="Calibri"/>
        </w:rPr>
        <w:t xml:space="preserve">средств на расчётный счёт ИСПОЛНИТЕЛЯ на основании подписанного сторонами </w:t>
      </w:r>
      <w:r w:rsidR="00335703" w:rsidRPr="003605D0">
        <w:t>«</w:t>
      </w:r>
      <w:r w:rsidR="0006178F" w:rsidRPr="003605D0">
        <w:t xml:space="preserve">Акта о подключении </w:t>
      </w:r>
      <w:r w:rsidR="008255F5">
        <w:t>У</w:t>
      </w:r>
      <w:r w:rsidR="0006178F" w:rsidRPr="003605D0">
        <w:t>слуги</w:t>
      </w:r>
      <w:r w:rsidR="008272C5">
        <w:t xml:space="preserve"> </w:t>
      </w:r>
      <w:r w:rsidR="008272C5" w:rsidRPr="003605D0">
        <w:t>по предоставлению ЦКС</w:t>
      </w:r>
      <w:r w:rsidR="00335703" w:rsidRPr="003605D0">
        <w:t>» и счета на оплату одновременно с первым ежемесячным платежом за Услуги.</w:t>
      </w:r>
      <w:r w:rsidR="00126EE1" w:rsidRPr="003605D0">
        <w:t xml:space="preserve"> </w:t>
      </w:r>
    </w:p>
    <w:p w:rsidR="00C2418D" w:rsidRDefault="00377F16" w:rsidP="00C2418D">
      <w:pPr>
        <w:spacing w:line="276" w:lineRule="auto"/>
        <w:jc w:val="both"/>
      </w:pPr>
      <w:r w:rsidRPr="003605D0">
        <w:rPr>
          <w:rFonts w:eastAsia="Calibri"/>
        </w:rPr>
        <w:t>3.2.2.</w:t>
      </w:r>
      <w:r w:rsidR="00C2418D" w:rsidRPr="00C2418D">
        <w:rPr>
          <w:rFonts w:eastAsia="Calibri"/>
        </w:rPr>
        <w:t xml:space="preserve"> </w:t>
      </w:r>
      <w:r w:rsidR="00C2418D" w:rsidRPr="003605D0">
        <w:rPr>
          <w:rFonts w:eastAsia="Calibri"/>
        </w:rPr>
        <w:t xml:space="preserve">Оплата Услуг производится ЗАКАЗЧИКОМ </w:t>
      </w:r>
      <w:r w:rsidR="00C2418D">
        <w:t xml:space="preserve">не ранее 30, но не позднее 45 календарных дней*, </w:t>
      </w:r>
      <w:proofErr w:type="gramStart"/>
      <w:r w:rsidR="00C2418D">
        <w:t>с даты поступления</w:t>
      </w:r>
      <w:proofErr w:type="gramEnd"/>
      <w:r w:rsidR="00C2418D">
        <w:t xml:space="preserve"> от </w:t>
      </w:r>
      <w:r w:rsidR="00C2418D" w:rsidRPr="003605D0">
        <w:t>ИСПОЛНИТЕЛ</w:t>
      </w:r>
      <w:r w:rsidR="00C2418D">
        <w:t xml:space="preserve">Я </w:t>
      </w:r>
      <w:r w:rsidR="00C2418D" w:rsidRPr="003605D0">
        <w:t>ЗАКАЗЧИКУ</w:t>
      </w:r>
      <w:r w:rsidR="00C2418D">
        <w:t xml:space="preserve"> документов на оплату и документов, перечисленных в пункте 3.3 настоящего Договора и подтверждающих исполнение </w:t>
      </w:r>
      <w:r w:rsidR="00C2418D" w:rsidRPr="003605D0">
        <w:t>ИСПОЛНИТЕЛ</w:t>
      </w:r>
      <w:r w:rsidR="00C2418D">
        <w:t>ЕМ обязательств (при условии соблюдения требований к их оформлению, установленных действующим законодательством Российской Федерации и договором).</w:t>
      </w:r>
    </w:p>
    <w:p w:rsidR="00335703" w:rsidRPr="003605D0" w:rsidRDefault="00C2418D" w:rsidP="00C2418D">
      <w:pPr>
        <w:pStyle w:val="af"/>
        <w:keepNext w:val="0"/>
        <w:spacing w:line="276" w:lineRule="auto"/>
        <w:ind w:firstLine="567"/>
        <w:rPr>
          <w:rFonts w:eastAsia="Calibri"/>
        </w:rPr>
      </w:pPr>
      <w:r>
        <w:t>*В случае</w:t>
      </w:r>
      <w:proofErr w:type="gramStart"/>
      <w:r>
        <w:t>,</w:t>
      </w:r>
      <w:proofErr w:type="gramEnd"/>
      <w:r>
        <w:t xml:space="preserve"> если </w:t>
      </w:r>
      <w:r w:rsidRPr="003605D0">
        <w:t>ИСПОЛНИТЕЛЬ</w:t>
      </w:r>
      <w:r>
        <w:t xml:space="preserve"> относится к субъектам малого и среднего предпринимательства, то срок оплаты Услуг по договору, заключенному по результатам закупки с субъектом малого и среднего предпринимательства, составляет не более 30 календарных дней со дня подписания заказчиком документа о приемке Услуг по договору. При этом </w:t>
      </w:r>
      <w:r w:rsidR="00D728E4">
        <w:t>ИСПОЛНИТЕЛЬ</w:t>
      </w:r>
      <w:r>
        <w:t xml:space="preserve"> должен в полном объеме </w:t>
      </w:r>
      <w:proofErr w:type="gramStart"/>
      <w:r>
        <w:t>предоставить документы</w:t>
      </w:r>
      <w:proofErr w:type="gramEnd"/>
      <w:r>
        <w:t xml:space="preserve"> на оплату и документы, перечисленные в пункте 3.3 настоящего Договора и подтверждающие исполнение </w:t>
      </w:r>
      <w:r w:rsidRPr="003605D0">
        <w:t>ИСПОЛНИТЕЛ</w:t>
      </w:r>
      <w:r>
        <w:t>ЕМ обязательств с соблюдением требований к их оформлению, установленных действующим законодательством Российской Федерации и договором</w:t>
      </w:r>
      <w:r w:rsidR="00335703" w:rsidRPr="003605D0">
        <w:t>.</w:t>
      </w:r>
    </w:p>
    <w:p w:rsidR="004256BE" w:rsidRPr="00B518F7" w:rsidRDefault="004256BE" w:rsidP="00AD73FE">
      <w:pPr>
        <w:pStyle w:val="af"/>
        <w:keepNext w:val="0"/>
        <w:spacing w:line="276" w:lineRule="auto"/>
        <w:ind w:firstLine="0"/>
      </w:pPr>
      <w:r w:rsidRPr="003605D0">
        <w:t>3.</w:t>
      </w:r>
      <w:r w:rsidR="00335703" w:rsidRPr="003605D0">
        <w:t>3</w:t>
      </w:r>
      <w:r w:rsidRPr="003605D0">
        <w:t xml:space="preserve">. Не позднее </w:t>
      </w:r>
      <w:r w:rsidR="00B51F6B" w:rsidRPr="003605D0">
        <w:t xml:space="preserve">2 </w:t>
      </w:r>
      <w:r w:rsidRPr="003605D0">
        <w:t>(</w:t>
      </w:r>
      <w:r w:rsidR="00B51F6B" w:rsidRPr="003605D0">
        <w:t>второго</w:t>
      </w:r>
      <w:r w:rsidRPr="003605D0">
        <w:t xml:space="preserve">) рабочего дня месяца, следующего за </w:t>
      </w:r>
      <w:r w:rsidR="00562486" w:rsidRPr="003605D0">
        <w:t xml:space="preserve">календарным </w:t>
      </w:r>
      <w:r w:rsidRPr="003605D0">
        <w:t xml:space="preserve">месяцем оказания Услуг, </w:t>
      </w:r>
      <w:r w:rsidR="00765D47" w:rsidRPr="003605D0">
        <w:t>ИСПОЛНИТЕЛЬ</w:t>
      </w:r>
      <w:r w:rsidRPr="003605D0">
        <w:t xml:space="preserve"> предоставляет </w:t>
      </w:r>
      <w:r w:rsidR="00895AD7" w:rsidRPr="003605D0">
        <w:t>ЗАКАЗЧИКУ</w:t>
      </w:r>
      <w:r w:rsidRPr="003605D0">
        <w:t xml:space="preserve"> счет, счет-фактуру, а также «Акт сдачи-приемки оказанных услуг». Копии счета, счета-фактуры, «Акта сдачи-приемки оказанных</w:t>
      </w:r>
      <w:r w:rsidRPr="00B518F7">
        <w:t xml:space="preserve"> услуг» направляются по электронной почте, </w:t>
      </w:r>
      <w:r w:rsidRPr="003605D0">
        <w:t>указанной в Разделе 1</w:t>
      </w:r>
      <w:r w:rsidR="00F40FB9" w:rsidRPr="003605D0">
        <w:t>4</w:t>
      </w:r>
      <w:r w:rsidRPr="00B518F7">
        <w:t xml:space="preserve"> настоящего Договора, оригиналы направляются почтой или курьером с уведомлением о доставке. Датой доставки документов считается дата доставки оригиналов.</w:t>
      </w:r>
      <w:r w:rsidR="00AD73FE">
        <w:t xml:space="preserve"> </w:t>
      </w:r>
      <w:r w:rsidRPr="00B518F7">
        <w:t xml:space="preserve">При выставлении счетов </w:t>
      </w:r>
      <w:r w:rsidR="00765D47" w:rsidRPr="00B518F7">
        <w:t>ИСПОЛНИТЕЛЬ</w:t>
      </w:r>
      <w:r w:rsidRPr="00B518F7">
        <w:t xml:space="preserve"> предоставляет </w:t>
      </w:r>
      <w:r w:rsidR="00895AD7" w:rsidRPr="00B518F7">
        <w:t>ЗАКАЗЧИКУ</w:t>
      </w:r>
      <w:r w:rsidRPr="00B518F7">
        <w:t xml:space="preserve"> информацию по объемам и стоимости оказанных </w:t>
      </w:r>
      <w:r w:rsidR="00895AD7" w:rsidRPr="00B518F7">
        <w:t>ЗАКАЗЧИКУ</w:t>
      </w:r>
      <w:r w:rsidRPr="00B518F7">
        <w:t xml:space="preserve"> Услуг.</w:t>
      </w:r>
    </w:p>
    <w:p w:rsidR="004256BE" w:rsidRPr="00B518F7" w:rsidRDefault="004256BE" w:rsidP="000C244C">
      <w:pPr>
        <w:pStyle w:val="af"/>
        <w:keepNext w:val="0"/>
        <w:spacing w:line="276" w:lineRule="auto"/>
        <w:ind w:firstLine="0"/>
      </w:pPr>
      <w:r w:rsidRPr="00B518F7">
        <w:t>3.</w:t>
      </w:r>
      <w:r w:rsidR="00335703" w:rsidRPr="00B518F7">
        <w:t>4</w:t>
      </w:r>
      <w:r w:rsidRPr="00B518F7">
        <w:t xml:space="preserve">. Если </w:t>
      </w:r>
      <w:r w:rsidR="00895AD7" w:rsidRPr="00B518F7">
        <w:t>ЗАКАЗЧИК</w:t>
      </w:r>
      <w:r w:rsidRPr="00B518F7">
        <w:t xml:space="preserve"> в течение </w:t>
      </w:r>
      <w:r w:rsidR="00335703" w:rsidRPr="00B518F7">
        <w:t xml:space="preserve">5 </w:t>
      </w:r>
      <w:r w:rsidRPr="00B518F7">
        <w:t>(</w:t>
      </w:r>
      <w:r w:rsidR="00335703" w:rsidRPr="00B518F7">
        <w:t>пяти</w:t>
      </w:r>
      <w:r w:rsidRPr="00B518F7">
        <w:t xml:space="preserve">) рабочих дней со дня получения оригинала «Акта сдачи–приемки оказанных услуг» предоставляет </w:t>
      </w:r>
      <w:r w:rsidR="00765D47" w:rsidRPr="00B518F7">
        <w:t>ИСПОЛНИТЕЛЮ</w:t>
      </w:r>
      <w:r w:rsidRPr="00B518F7">
        <w:t xml:space="preserve"> в письменном виде претензию о несогласии с указанными в данном Акте объемами оказанных услуг, выставленный за отчетный период, счет в любом случае подлежит оплате </w:t>
      </w:r>
      <w:r w:rsidR="00895AD7" w:rsidRPr="00B518F7">
        <w:t>ЗАКАЗЧИКОМ</w:t>
      </w:r>
      <w:r w:rsidRPr="00B518F7">
        <w:t xml:space="preserve"> в полном объеме. В случае, если претензия будет признана </w:t>
      </w:r>
      <w:r w:rsidR="00765D47" w:rsidRPr="00B518F7">
        <w:t>ИСПОЛНИТЕЛЕМ</w:t>
      </w:r>
      <w:r w:rsidRPr="00B518F7">
        <w:t xml:space="preserve"> обоснованной, корректировка счета </w:t>
      </w:r>
      <w:r w:rsidR="00895AD7" w:rsidRPr="00B518F7">
        <w:t>ЗАКАЗЧИКА</w:t>
      </w:r>
      <w:r w:rsidRPr="00B518F7">
        <w:t xml:space="preserve"> будет произведена в месяце, следующем за </w:t>
      </w:r>
      <w:r w:rsidR="00B84CA6" w:rsidRPr="00B518F7">
        <w:t xml:space="preserve">календарным </w:t>
      </w:r>
      <w:r w:rsidRPr="00B518F7">
        <w:t>месяцем оказания Услуг.</w:t>
      </w:r>
    </w:p>
    <w:p w:rsidR="004256BE" w:rsidRPr="00B518F7" w:rsidRDefault="004256BE" w:rsidP="000C244C">
      <w:pPr>
        <w:pStyle w:val="af"/>
        <w:keepNext w:val="0"/>
        <w:spacing w:line="276" w:lineRule="auto"/>
        <w:ind w:firstLine="0"/>
      </w:pPr>
      <w:r w:rsidRPr="00B518F7">
        <w:t>3.</w:t>
      </w:r>
      <w:r w:rsidR="00335703" w:rsidRPr="00B518F7">
        <w:t>5</w:t>
      </w:r>
      <w:r w:rsidRPr="00B518F7">
        <w:t>. Если Услуги оказывались неполный месяц, то стоимость Услуг рассчитывается пропорционально количеству календарных дней</w:t>
      </w:r>
      <w:r w:rsidR="00874863" w:rsidRPr="00B518F7">
        <w:t xml:space="preserve"> в таком месяце</w:t>
      </w:r>
      <w:r w:rsidRPr="00B518F7">
        <w:t>, в течение которых фактически оказывались Услуги, включая день начала и день окончания оказания Услуг, при этом суточная плата определяется путем деления платы, установленной за месяц, на количество календарных дней в месяце.</w:t>
      </w:r>
    </w:p>
    <w:p w:rsidR="004256BE" w:rsidRPr="00B518F7" w:rsidRDefault="004256BE" w:rsidP="000C244C">
      <w:pPr>
        <w:pStyle w:val="af"/>
        <w:keepNext w:val="0"/>
        <w:spacing w:line="276" w:lineRule="auto"/>
        <w:ind w:firstLine="0"/>
      </w:pPr>
      <w:r w:rsidRPr="00B518F7">
        <w:t>3.</w:t>
      </w:r>
      <w:r w:rsidR="00335703" w:rsidRPr="00B518F7">
        <w:t>6</w:t>
      </w:r>
      <w:r w:rsidRPr="00B518F7">
        <w:t>. Расчеты между Сторонами производятся в российских рублях. НДС взимается в соответствии с действующим законодательством РФ.</w:t>
      </w:r>
    </w:p>
    <w:p w:rsidR="004256BE" w:rsidRPr="00B518F7" w:rsidRDefault="004256BE" w:rsidP="000C244C">
      <w:pPr>
        <w:pStyle w:val="af"/>
        <w:keepNext w:val="0"/>
        <w:spacing w:line="276" w:lineRule="auto"/>
        <w:ind w:firstLine="0"/>
      </w:pPr>
      <w:r w:rsidRPr="00B518F7">
        <w:t>3.</w:t>
      </w:r>
      <w:r w:rsidR="00335703" w:rsidRPr="00B518F7">
        <w:t>7</w:t>
      </w:r>
      <w:r w:rsidRPr="00B518F7">
        <w:t xml:space="preserve">. Датой оплаты считается дата списания денежных средств с расчетного счета </w:t>
      </w:r>
      <w:r w:rsidR="00895AD7" w:rsidRPr="00B518F7">
        <w:t>ЗАКАЗЧИКА</w:t>
      </w:r>
      <w:r w:rsidRPr="00B518F7">
        <w:t>.</w:t>
      </w:r>
    </w:p>
    <w:p w:rsidR="004256BE" w:rsidRDefault="004256BE" w:rsidP="000C244C">
      <w:pPr>
        <w:pStyle w:val="af"/>
        <w:keepNext w:val="0"/>
        <w:spacing w:line="276" w:lineRule="auto"/>
        <w:ind w:firstLine="0"/>
      </w:pPr>
      <w:r w:rsidRPr="00B518F7">
        <w:t>3.</w:t>
      </w:r>
      <w:r w:rsidR="00335703" w:rsidRPr="00B518F7">
        <w:t>8</w:t>
      </w:r>
      <w:r w:rsidRPr="00B518F7">
        <w:t xml:space="preserve">. Не реже одного раза в квартал, а так же по мере необходимости, Стороны осуществляют сверку взаиморасчетов за </w:t>
      </w:r>
      <w:r w:rsidRPr="003605D0">
        <w:t>оказанные Услуги. «Акт сверки взаиморасчетов» - Приложение № 6</w:t>
      </w:r>
      <w:r w:rsidR="00851A53" w:rsidRPr="003605D0">
        <w:t>.</w:t>
      </w:r>
      <w:r w:rsidR="00504BD4" w:rsidRPr="003605D0">
        <w:t>4</w:t>
      </w:r>
      <w:r w:rsidRPr="00B518F7">
        <w:t xml:space="preserve"> составляется заинтересованной Стороной в двух экземплярах и подписывается уполномоченными представителями Сторон. Сторона-Инициатор направляет в адрес Стороны-Получателя оригиналы «Акта сверки взаиморасчетов» почтой или курьером с уведомлением о доставке. В течение 20 (двадцати) рабочих дней </w:t>
      </w:r>
      <w:proofErr w:type="gramStart"/>
      <w:r w:rsidRPr="00B518F7">
        <w:t>с даты получения</w:t>
      </w:r>
      <w:proofErr w:type="gramEnd"/>
      <w:r w:rsidRPr="00B518F7">
        <w:t xml:space="preserve"> «Акта сверки взаиморасчетов» Сторона-Получатель должна подписать, заверить печатью, направить один экземпляр «Акта сверки взаиморасчетов» в адрес Стороны-Инициатора или предоставить мотивированные возражения по поводу достоверности содержащейся в нем информации.</w:t>
      </w:r>
    </w:p>
    <w:p w:rsidR="00CA255F" w:rsidRPr="00B518F7" w:rsidRDefault="00CA255F" w:rsidP="000C244C">
      <w:pPr>
        <w:pStyle w:val="af"/>
        <w:keepNext w:val="0"/>
        <w:spacing w:line="276" w:lineRule="auto"/>
        <w:ind w:firstLine="0"/>
      </w:pPr>
      <w:r>
        <w:t xml:space="preserve">3.9. Стоимость единицы услуги, указанная в Приложении №2, подлежит снижению при снижении цен на рынке на данный вид услуги </w:t>
      </w:r>
      <w:r w:rsidR="00357A96">
        <w:t>на основании ежегодно проводимого Заказчиком мониторинга расценок.</w:t>
      </w:r>
      <w:r w:rsidR="00DC74E7">
        <w:t xml:space="preserve"> </w:t>
      </w:r>
      <w:r w:rsidR="00357A96">
        <w:t>Изменение стоимости</w:t>
      </w:r>
      <w:r w:rsidR="00A426F5">
        <w:t xml:space="preserve"> оформляется дополнительным соглашением к настоящему Договору с приложением Справки-обоснования по результатам проведенного мониторинга цен на рынке.</w:t>
      </w:r>
      <w:r w:rsidR="00DC74E7">
        <w:t xml:space="preserve"> </w:t>
      </w:r>
      <w:r w:rsidR="00A426F5">
        <w:t>В случае несогласия Исполнителя с изменением цены сторонами подписывается соглашение о расторжении Договора с приложением к нему вышеуказанной Справки-обоснования.</w:t>
      </w:r>
    </w:p>
    <w:p w:rsidR="00EA34DE" w:rsidRDefault="00EA34DE" w:rsidP="000C244C">
      <w:pPr>
        <w:pStyle w:val="af"/>
        <w:keepNext w:val="0"/>
        <w:spacing w:line="276" w:lineRule="auto"/>
        <w:ind w:firstLine="567"/>
        <w:rPr>
          <w:b/>
        </w:rPr>
      </w:pPr>
    </w:p>
    <w:p w:rsidR="00EA34DE" w:rsidRDefault="00DE008F" w:rsidP="00A565F2">
      <w:pPr>
        <w:pStyle w:val="af3"/>
        <w:keepNext/>
        <w:numPr>
          <w:ilvl w:val="0"/>
          <w:numId w:val="6"/>
        </w:numPr>
        <w:spacing w:after="240"/>
        <w:ind w:left="357" w:right="-108" w:hanging="357"/>
        <w:contextualSpacing w:val="0"/>
        <w:jc w:val="center"/>
        <w:rPr>
          <w:b/>
        </w:rPr>
      </w:pPr>
      <w:r w:rsidRPr="00B518F7">
        <w:rPr>
          <w:b/>
        </w:rPr>
        <w:t>ПОРЯДОК СДАЧИ-ПРИЁМКИ УСЛУГ</w:t>
      </w:r>
    </w:p>
    <w:p w:rsidR="00BD631A" w:rsidRPr="003605D0" w:rsidRDefault="004256BE" w:rsidP="00BD631A">
      <w:pPr>
        <w:spacing w:line="276" w:lineRule="auto"/>
        <w:jc w:val="both"/>
      </w:pPr>
      <w:r w:rsidRPr="00B518F7">
        <w:t xml:space="preserve">4.1. </w:t>
      </w:r>
      <w:proofErr w:type="gramStart"/>
      <w:r w:rsidRPr="00B518F7">
        <w:t>По</w:t>
      </w:r>
      <w:r w:rsidR="00750D9D">
        <w:t xml:space="preserve">сле </w:t>
      </w:r>
      <w:r w:rsidR="003B5D49">
        <w:rPr>
          <w:lang w:eastAsia="en-US"/>
        </w:rPr>
        <w:t xml:space="preserve">организации </w:t>
      </w:r>
      <w:r w:rsidR="003B5D49" w:rsidRPr="005C44FA">
        <w:t>цифров</w:t>
      </w:r>
      <w:r w:rsidR="003B5D49">
        <w:t>ого</w:t>
      </w:r>
      <w:r w:rsidR="003B5D49" w:rsidRPr="005C44FA">
        <w:t xml:space="preserve"> канал</w:t>
      </w:r>
      <w:r w:rsidR="003B5D49">
        <w:t>а</w:t>
      </w:r>
      <w:r w:rsidR="003B5D49" w:rsidRPr="005C44FA">
        <w:t xml:space="preserve"> связи</w:t>
      </w:r>
      <w:r w:rsidR="003B5D49" w:rsidRPr="00360536">
        <w:rPr>
          <w:lang w:eastAsia="en-US"/>
        </w:rPr>
        <w:t xml:space="preserve"> </w:t>
      </w:r>
      <w:r w:rsidR="003B5D49">
        <w:rPr>
          <w:lang w:eastAsia="en-US"/>
        </w:rPr>
        <w:t>«</w:t>
      </w:r>
      <w:r w:rsidR="003B5D49" w:rsidRPr="000C244C">
        <w:rPr>
          <w:lang w:eastAsia="en-US"/>
        </w:rPr>
        <w:t>ММТС-</w:t>
      </w:r>
      <w:r w:rsidR="003B5D49">
        <w:rPr>
          <w:lang w:eastAsia="en-US"/>
        </w:rPr>
        <w:t>9</w:t>
      </w:r>
      <w:r w:rsidR="003B5D49" w:rsidRPr="000C244C">
        <w:rPr>
          <w:lang w:eastAsia="en-US"/>
        </w:rPr>
        <w:t xml:space="preserve"> </w:t>
      </w:r>
      <w:r w:rsidR="003B5D49" w:rsidRPr="00C31E24">
        <w:t>(г. Москва, ул. </w:t>
      </w:r>
      <w:r w:rsidR="003B5D49">
        <w:t>Бутлерова</w:t>
      </w:r>
      <w:r w:rsidR="003B5D49" w:rsidRPr="00C31E24">
        <w:t xml:space="preserve">, д. </w:t>
      </w:r>
      <w:r w:rsidR="003B5D49">
        <w:t>7</w:t>
      </w:r>
      <w:r w:rsidR="003B5D49" w:rsidRPr="00C31E24">
        <w:t xml:space="preserve">, </w:t>
      </w:r>
      <w:r w:rsidR="003B5D49" w:rsidRPr="00CB16B2">
        <w:t xml:space="preserve">этаж 7, </w:t>
      </w:r>
      <w:proofErr w:type="spellStart"/>
      <w:r w:rsidR="003B5D49" w:rsidRPr="00CB16B2">
        <w:t>пом</w:t>
      </w:r>
      <w:proofErr w:type="spellEnd"/>
      <w:r w:rsidR="003B5D49" w:rsidRPr="00CB16B2">
        <w:t>. 40, ряд 2, место 7)</w:t>
      </w:r>
      <w:r w:rsidR="003B5D49" w:rsidRPr="00C31E24">
        <w:t xml:space="preserve"> – </w:t>
      </w:r>
      <w:r w:rsidR="003B5D49">
        <w:t xml:space="preserve">учебный центр </w:t>
      </w:r>
      <w:proofErr w:type="spellStart"/>
      <w:r w:rsidR="003B5D49">
        <w:t>Нововоронежской</w:t>
      </w:r>
      <w:proofErr w:type="spellEnd"/>
      <w:r w:rsidR="003B5D49">
        <w:t xml:space="preserve"> АЭС»</w:t>
      </w:r>
      <w:r w:rsidR="003B5D49" w:rsidRPr="00C31E24">
        <w:t xml:space="preserve"> (</w:t>
      </w:r>
      <w:r w:rsidR="003B5D49">
        <w:t xml:space="preserve">г. </w:t>
      </w:r>
      <w:proofErr w:type="spellStart"/>
      <w:r w:rsidR="003B5D49">
        <w:t>Нововоронеж</w:t>
      </w:r>
      <w:proofErr w:type="spellEnd"/>
      <w:r w:rsidR="003B5D49">
        <w:t>, ул. Коммунальная, д. 2)</w:t>
      </w:r>
      <w:r w:rsidR="003B5D49">
        <w:rPr>
          <w:lang w:eastAsia="en-US"/>
        </w:rPr>
        <w:t>»</w:t>
      </w:r>
      <w:r w:rsidR="00BD631A" w:rsidRPr="00BD631A">
        <w:t xml:space="preserve"> </w:t>
      </w:r>
      <w:r w:rsidR="00BD631A" w:rsidRPr="003605D0">
        <w:t xml:space="preserve">ИСПОЛНИТЕЛЬ направляет ЗАКАЗЧИКУ подписанный со своей стороны «Акт о подключении </w:t>
      </w:r>
      <w:r w:rsidR="00BD631A">
        <w:t>У</w:t>
      </w:r>
      <w:r w:rsidR="00BD631A" w:rsidRPr="003605D0">
        <w:t>слуги</w:t>
      </w:r>
      <w:r w:rsidR="00DC74E7" w:rsidRPr="00DC74E7">
        <w:t xml:space="preserve"> </w:t>
      </w:r>
      <w:r w:rsidR="00DC74E7" w:rsidRPr="003605D0">
        <w:t>по предоставлению ЦКС</w:t>
      </w:r>
      <w:r w:rsidR="00BD631A" w:rsidRPr="003605D0">
        <w:t>» по форме, указанной в Приложении №6.1 к настоящему Договору.</w:t>
      </w:r>
      <w:proofErr w:type="gramEnd"/>
    </w:p>
    <w:p w:rsidR="004256BE" w:rsidRPr="003605D0" w:rsidRDefault="00BD631A" w:rsidP="00BD631A">
      <w:pPr>
        <w:spacing w:line="276" w:lineRule="auto"/>
        <w:ind w:firstLine="709"/>
        <w:jc w:val="both"/>
      </w:pPr>
      <w:r w:rsidRPr="00EF7D8F">
        <w:t xml:space="preserve"> </w:t>
      </w:r>
      <w:r w:rsidR="00895AD7" w:rsidRPr="003605D0">
        <w:t>ЗАКАЗЧИК</w:t>
      </w:r>
      <w:r w:rsidR="004256BE" w:rsidRPr="003605D0">
        <w:t xml:space="preserve"> обязан подписать указанны</w:t>
      </w:r>
      <w:r w:rsidR="00874863" w:rsidRPr="003605D0">
        <w:t>й</w:t>
      </w:r>
      <w:r w:rsidR="004256BE" w:rsidRPr="003605D0">
        <w:t xml:space="preserve"> Акт в течение 5 (пяти) рабочих</w:t>
      </w:r>
      <w:r w:rsidR="004256BE" w:rsidRPr="00B518F7">
        <w:t xml:space="preserve"> дней с момента </w:t>
      </w:r>
      <w:r w:rsidR="00874863" w:rsidRPr="003605D0">
        <w:t>его</w:t>
      </w:r>
      <w:r w:rsidR="004256BE" w:rsidRPr="003605D0">
        <w:t xml:space="preserve"> получения, либо предоставить </w:t>
      </w:r>
      <w:r w:rsidR="00765D47" w:rsidRPr="003605D0">
        <w:t>ИСПОЛНИТЕЛЮ</w:t>
      </w:r>
      <w:r w:rsidR="004256BE" w:rsidRPr="003605D0">
        <w:t xml:space="preserve"> мотивированный отказ от подписания вышеуказанн</w:t>
      </w:r>
      <w:r w:rsidR="00874863" w:rsidRPr="003605D0">
        <w:t>ого</w:t>
      </w:r>
      <w:r w:rsidR="004256BE" w:rsidRPr="003605D0">
        <w:t xml:space="preserve"> Акт</w:t>
      </w:r>
      <w:r w:rsidR="00874863" w:rsidRPr="003605D0">
        <w:t>а</w:t>
      </w:r>
      <w:r w:rsidR="004256BE" w:rsidRPr="003605D0">
        <w:t>.</w:t>
      </w:r>
    </w:p>
    <w:p w:rsidR="004256BE" w:rsidRPr="003605D0" w:rsidRDefault="004256BE" w:rsidP="000C244C">
      <w:pPr>
        <w:pStyle w:val="24"/>
        <w:spacing w:before="0" w:line="276" w:lineRule="auto"/>
        <w:ind w:firstLine="567"/>
        <w:rPr>
          <w:rFonts w:ascii="Times New Roman" w:hAnsi="Times New Roman" w:cs="Times New Roman"/>
          <w:sz w:val="24"/>
          <w:lang w:eastAsia="en-US"/>
        </w:rPr>
      </w:pPr>
      <w:r w:rsidRPr="003605D0">
        <w:rPr>
          <w:rFonts w:ascii="Times New Roman" w:hAnsi="Times New Roman" w:cs="Times New Roman"/>
          <w:sz w:val="24"/>
          <w:lang w:eastAsia="en-US"/>
        </w:rPr>
        <w:t>Датой начала оказания Услуг</w:t>
      </w:r>
      <w:r w:rsidR="00A565F2" w:rsidRPr="003605D0">
        <w:rPr>
          <w:rFonts w:ascii="Times New Roman" w:hAnsi="Times New Roman" w:cs="Times New Roman"/>
          <w:sz w:val="24"/>
          <w:lang w:eastAsia="en-US"/>
        </w:rPr>
        <w:t xml:space="preserve"> по предоставлению </w:t>
      </w:r>
      <w:r w:rsidR="00973D22" w:rsidRPr="00973D22">
        <w:rPr>
          <w:rFonts w:ascii="Times New Roman" w:hAnsi="Times New Roman" w:cs="Times New Roman"/>
          <w:sz w:val="24"/>
        </w:rPr>
        <w:t>цифров</w:t>
      </w:r>
      <w:r w:rsidR="003B5D49">
        <w:rPr>
          <w:rFonts w:ascii="Times New Roman" w:hAnsi="Times New Roman" w:cs="Times New Roman"/>
          <w:sz w:val="24"/>
        </w:rPr>
        <w:t>ого</w:t>
      </w:r>
      <w:r w:rsidR="00973D22" w:rsidRPr="00973D22">
        <w:rPr>
          <w:rFonts w:ascii="Times New Roman" w:hAnsi="Times New Roman" w:cs="Times New Roman"/>
          <w:sz w:val="24"/>
        </w:rPr>
        <w:t xml:space="preserve"> канал</w:t>
      </w:r>
      <w:r w:rsidR="003B5D49">
        <w:rPr>
          <w:rFonts w:ascii="Times New Roman" w:hAnsi="Times New Roman" w:cs="Times New Roman"/>
          <w:sz w:val="24"/>
        </w:rPr>
        <w:t>а</w:t>
      </w:r>
      <w:r w:rsidR="00973D22" w:rsidRPr="00973D22">
        <w:rPr>
          <w:rFonts w:ascii="Times New Roman" w:hAnsi="Times New Roman" w:cs="Times New Roman"/>
          <w:sz w:val="24"/>
        </w:rPr>
        <w:t xml:space="preserve"> связи </w:t>
      </w:r>
      <w:r w:rsidRPr="00973D22">
        <w:rPr>
          <w:rFonts w:ascii="Times New Roman" w:hAnsi="Times New Roman" w:cs="Times New Roman"/>
          <w:sz w:val="24"/>
          <w:lang w:eastAsia="en-US"/>
        </w:rPr>
        <w:t>является</w:t>
      </w:r>
      <w:r w:rsidRPr="003605D0">
        <w:rPr>
          <w:rFonts w:ascii="Times New Roman" w:hAnsi="Times New Roman" w:cs="Times New Roman"/>
          <w:sz w:val="24"/>
          <w:lang w:eastAsia="en-US"/>
        </w:rPr>
        <w:t xml:space="preserve"> дата подписания </w:t>
      </w:r>
      <w:r w:rsidR="00A565F2" w:rsidRPr="003605D0">
        <w:rPr>
          <w:rFonts w:ascii="Times New Roman" w:hAnsi="Times New Roman" w:cs="Times New Roman"/>
          <w:sz w:val="24"/>
        </w:rPr>
        <w:t xml:space="preserve">«Акта о подключении </w:t>
      </w:r>
      <w:r w:rsidR="00BD631A" w:rsidRPr="00102E8A">
        <w:rPr>
          <w:rFonts w:ascii="Times New Roman" w:hAnsi="Times New Roman" w:cs="Times New Roman"/>
          <w:sz w:val="24"/>
        </w:rPr>
        <w:t>У</w:t>
      </w:r>
      <w:r w:rsidR="00A565F2" w:rsidRPr="00102E8A">
        <w:rPr>
          <w:rFonts w:ascii="Times New Roman" w:hAnsi="Times New Roman" w:cs="Times New Roman"/>
          <w:sz w:val="24"/>
        </w:rPr>
        <w:t>слуги</w:t>
      </w:r>
      <w:r w:rsidR="00DC74E7" w:rsidRPr="00102E8A">
        <w:rPr>
          <w:rFonts w:ascii="Times New Roman" w:hAnsi="Times New Roman" w:cs="Times New Roman"/>
          <w:sz w:val="24"/>
        </w:rPr>
        <w:t xml:space="preserve"> по предоставлению ЦКС</w:t>
      </w:r>
      <w:r w:rsidR="00A565F2" w:rsidRPr="00102E8A">
        <w:rPr>
          <w:rFonts w:ascii="Times New Roman" w:hAnsi="Times New Roman" w:cs="Times New Roman"/>
          <w:sz w:val="24"/>
        </w:rPr>
        <w:t>»</w:t>
      </w:r>
      <w:r w:rsidRPr="00102E8A">
        <w:rPr>
          <w:rFonts w:ascii="Times New Roman" w:hAnsi="Times New Roman" w:cs="Times New Roman"/>
          <w:sz w:val="24"/>
        </w:rPr>
        <w:t>.</w:t>
      </w:r>
      <w:r w:rsidRPr="003605D0">
        <w:rPr>
          <w:rFonts w:ascii="Times New Roman" w:hAnsi="Times New Roman" w:cs="Times New Roman"/>
          <w:sz w:val="24"/>
        </w:rPr>
        <w:t xml:space="preserve"> В случае, если </w:t>
      </w:r>
      <w:r w:rsidR="00895AD7" w:rsidRPr="003605D0">
        <w:rPr>
          <w:rFonts w:ascii="Times New Roman" w:hAnsi="Times New Roman" w:cs="Times New Roman"/>
          <w:sz w:val="24"/>
        </w:rPr>
        <w:t>ЗАКАЗЧИК</w:t>
      </w:r>
      <w:r w:rsidRPr="003605D0">
        <w:rPr>
          <w:rFonts w:ascii="Times New Roman" w:hAnsi="Times New Roman" w:cs="Times New Roman"/>
          <w:sz w:val="24"/>
        </w:rPr>
        <w:t xml:space="preserve"> в течение </w:t>
      </w:r>
      <w:r w:rsidR="00335703" w:rsidRPr="003605D0">
        <w:rPr>
          <w:rFonts w:ascii="Times New Roman" w:hAnsi="Times New Roman" w:cs="Times New Roman"/>
          <w:sz w:val="24"/>
        </w:rPr>
        <w:t>5 </w:t>
      </w:r>
      <w:r w:rsidRPr="003605D0">
        <w:rPr>
          <w:rFonts w:ascii="Times New Roman" w:hAnsi="Times New Roman" w:cs="Times New Roman"/>
          <w:sz w:val="24"/>
        </w:rPr>
        <w:t>(</w:t>
      </w:r>
      <w:r w:rsidR="00335703" w:rsidRPr="003605D0">
        <w:rPr>
          <w:rFonts w:ascii="Times New Roman" w:hAnsi="Times New Roman" w:cs="Times New Roman"/>
          <w:sz w:val="24"/>
        </w:rPr>
        <w:t>пяти</w:t>
      </w:r>
      <w:r w:rsidRPr="003605D0">
        <w:rPr>
          <w:rFonts w:ascii="Times New Roman" w:hAnsi="Times New Roman" w:cs="Times New Roman"/>
          <w:sz w:val="24"/>
        </w:rPr>
        <w:t xml:space="preserve">) рабочих дней с даты получения от </w:t>
      </w:r>
      <w:r w:rsidR="00765D47" w:rsidRPr="003605D0">
        <w:rPr>
          <w:rFonts w:ascii="Times New Roman" w:hAnsi="Times New Roman" w:cs="Times New Roman"/>
          <w:sz w:val="24"/>
        </w:rPr>
        <w:t>ИСПОЛНИТЕЛЯ</w:t>
      </w:r>
      <w:r w:rsidRPr="003605D0">
        <w:rPr>
          <w:rFonts w:ascii="Times New Roman" w:hAnsi="Times New Roman" w:cs="Times New Roman"/>
          <w:sz w:val="24"/>
        </w:rPr>
        <w:t xml:space="preserve"> вышеуказанн</w:t>
      </w:r>
      <w:r w:rsidR="00874863" w:rsidRPr="003605D0">
        <w:rPr>
          <w:rFonts w:ascii="Times New Roman" w:hAnsi="Times New Roman" w:cs="Times New Roman"/>
          <w:sz w:val="24"/>
        </w:rPr>
        <w:t>ого</w:t>
      </w:r>
      <w:r w:rsidRPr="003605D0">
        <w:rPr>
          <w:rFonts w:ascii="Times New Roman" w:hAnsi="Times New Roman" w:cs="Times New Roman"/>
          <w:sz w:val="24"/>
        </w:rPr>
        <w:t xml:space="preserve"> Акт</w:t>
      </w:r>
      <w:r w:rsidR="00874863" w:rsidRPr="003605D0">
        <w:rPr>
          <w:rFonts w:ascii="Times New Roman" w:hAnsi="Times New Roman" w:cs="Times New Roman"/>
          <w:sz w:val="24"/>
        </w:rPr>
        <w:t>а</w:t>
      </w:r>
      <w:r w:rsidRPr="003605D0">
        <w:rPr>
          <w:rFonts w:ascii="Times New Roman" w:hAnsi="Times New Roman" w:cs="Times New Roman"/>
          <w:sz w:val="24"/>
        </w:rPr>
        <w:t xml:space="preserve"> не подписал </w:t>
      </w:r>
      <w:r w:rsidR="00874863" w:rsidRPr="003605D0">
        <w:rPr>
          <w:rFonts w:ascii="Times New Roman" w:hAnsi="Times New Roman" w:cs="Times New Roman"/>
          <w:sz w:val="24"/>
        </w:rPr>
        <w:t>его</w:t>
      </w:r>
      <w:r w:rsidRPr="003605D0">
        <w:rPr>
          <w:rFonts w:ascii="Times New Roman" w:hAnsi="Times New Roman" w:cs="Times New Roman"/>
          <w:sz w:val="24"/>
        </w:rPr>
        <w:t xml:space="preserve"> и не представил </w:t>
      </w:r>
      <w:r w:rsidR="00765D47" w:rsidRPr="003605D0">
        <w:rPr>
          <w:rFonts w:ascii="Times New Roman" w:hAnsi="Times New Roman" w:cs="Times New Roman"/>
          <w:sz w:val="24"/>
        </w:rPr>
        <w:t>ИСПОЛНИТЕЛЮ</w:t>
      </w:r>
      <w:r w:rsidRPr="003605D0">
        <w:rPr>
          <w:rFonts w:ascii="Times New Roman" w:hAnsi="Times New Roman" w:cs="Times New Roman"/>
          <w:sz w:val="24"/>
        </w:rPr>
        <w:t xml:space="preserve"> мотивированны</w:t>
      </w:r>
      <w:r w:rsidR="00874863" w:rsidRPr="003605D0">
        <w:rPr>
          <w:rFonts w:ascii="Times New Roman" w:hAnsi="Times New Roman" w:cs="Times New Roman"/>
          <w:sz w:val="24"/>
        </w:rPr>
        <w:t>й</w:t>
      </w:r>
      <w:r w:rsidRPr="003605D0">
        <w:rPr>
          <w:rFonts w:ascii="Times New Roman" w:hAnsi="Times New Roman" w:cs="Times New Roman"/>
          <w:sz w:val="24"/>
        </w:rPr>
        <w:t xml:space="preserve"> отказ от подписания Акт</w:t>
      </w:r>
      <w:r w:rsidR="00874863" w:rsidRPr="003605D0">
        <w:rPr>
          <w:rFonts w:ascii="Times New Roman" w:hAnsi="Times New Roman" w:cs="Times New Roman"/>
          <w:sz w:val="24"/>
        </w:rPr>
        <w:t>а</w:t>
      </w:r>
      <w:r w:rsidRPr="003605D0">
        <w:rPr>
          <w:rFonts w:ascii="Times New Roman" w:hAnsi="Times New Roman" w:cs="Times New Roman"/>
          <w:sz w:val="24"/>
        </w:rPr>
        <w:t>, то датой начала оказания Услуг считается дата, указанная в направленн</w:t>
      </w:r>
      <w:r w:rsidR="00874863" w:rsidRPr="003605D0">
        <w:rPr>
          <w:rFonts w:ascii="Times New Roman" w:hAnsi="Times New Roman" w:cs="Times New Roman"/>
          <w:sz w:val="24"/>
        </w:rPr>
        <w:t>ом</w:t>
      </w:r>
      <w:r w:rsidRPr="003605D0">
        <w:rPr>
          <w:rFonts w:ascii="Times New Roman" w:hAnsi="Times New Roman" w:cs="Times New Roman"/>
          <w:sz w:val="24"/>
        </w:rPr>
        <w:t xml:space="preserve"> Акт</w:t>
      </w:r>
      <w:r w:rsidR="00874863" w:rsidRPr="003605D0">
        <w:rPr>
          <w:rFonts w:ascii="Times New Roman" w:hAnsi="Times New Roman" w:cs="Times New Roman"/>
          <w:sz w:val="24"/>
        </w:rPr>
        <w:t>е.</w:t>
      </w:r>
    </w:p>
    <w:p w:rsidR="004256BE" w:rsidRPr="003605D0" w:rsidRDefault="004256BE" w:rsidP="000C244C">
      <w:pPr>
        <w:pStyle w:val="af"/>
        <w:keepNext w:val="0"/>
        <w:spacing w:line="276" w:lineRule="auto"/>
        <w:ind w:firstLine="0"/>
      </w:pPr>
      <w:r w:rsidRPr="003605D0">
        <w:t xml:space="preserve">4.2. Ежемесячно не позднее </w:t>
      </w:r>
      <w:r w:rsidR="00B51F6B" w:rsidRPr="003605D0">
        <w:t>2</w:t>
      </w:r>
      <w:r w:rsidR="00C06408" w:rsidRPr="003605D0">
        <w:t xml:space="preserve"> </w:t>
      </w:r>
      <w:r w:rsidRPr="003605D0">
        <w:t>(</w:t>
      </w:r>
      <w:r w:rsidR="00B51F6B" w:rsidRPr="003605D0">
        <w:t>второго</w:t>
      </w:r>
      <w:r w:rsidRPr="003605D0">
        <w:t xml:space="preserve">) рабочего дня месяца, следующего за </w:t>
      </w:r>
      <w:r w:rsidR="00562486" w:rsidRPr="003605D0">
        <w:t xml:space="preserve">календарным </w:t>
      </w:r>
      <w:r w:rsidRPr="003605D0">
        <w:t xml:space="preserve">месяцем оказания Услуг, </w:t>
      </w:r>
      <w:r w:rsidR="00765D47" w:rsidRPr="003605D0">
        <w:t>ИСПОЛНИТЕЛЬ</w:t>
      </w:r>
      <w:r w:rsidRPr="003605D0">
        <w:t xml:space="preserve"> предоставляет </w:t>
      </w:r>
      <w:r w:rsidR="00895AD7" w:rsidRPr="003605D0">
        <w:t>ЗАКАЗЧИКУ</w:t>
      </w:r>
      <w:r w:rsidRPr="003605D0">
        <w:t xml:space="preserve"> «Акт сдачи-приемки оказанных услуг» по форме, указанной в Приложении № 6</w:t>
      </w:r>
      <w:r w:rsidR="0019648E" w:rsidRPr="003605D0">
        <w:t>.2</w:t>
      </w:r>
      <w:r w:rsidRPr="003605D0">
        <w:t xml:space="preserve"> к настоящему Договору</w:t>
      </w:r>
      <w:r w:rsidR="00562486" w:rsidRPr="003605D0">
        <w:t xml:space="preserve"> (далее – Акт)</w:t>
      </w:r>
      <w:r w:rsidRPr="003605D0">
        <w:t xml:space="preserve">. </w:t>
      </w:r>
      <w:r w:rsidR="00562486" w:rsidRPr="003605D0">
        <w:t>Скан-к</w:t>
      </w:r>
      <w:r w:rsidRPr="003605D0">
        <w:t xml:space="preserve">опия </w:t>
      </w:r>
      <w:r w:rsidR="00562486" w:rsidRPr="003605D0">
        <w:t xml:space="preserve">Акта </w:t>
      </w:r>
      <w:r w:rsidRPr="003605D0">
        <w:t>направля</w:t>
      </w:r>
      <w:r w:rsidR="00B84CA6" w:rsidRPr="003605D0">
        <w:t>е</w:t>
      </w:r>
      <w:r w:rsidRPr="003605D0">
        <w:t xml:space="preserve">тся по </w:t>
      </w:r>
      <w:r w:rsidR="000541FA" w:rsidRPr="003605D0">
        <w:t>факсу/</w:t>
      </w:r>
      <w:r w:rsidRPr="003605D0">
        <w:t>электронной почте, указанн</w:t>
      </w:r>
      <w:r w:rsidR="000541FA" w:rsidRPr="003605D0">
        <w:t>ым</w:t>
      </w:r>
      <w:r w:rsidRPr="003605D0">
        <w:t xml:space="preserve"> в </w:t>
      </w:r>
      <w:r w:rsidR="00A11C84" w:rsidRPr="003605D0">
        <w:t>п.</w:t>
      </w:r>
      <w:r w:rsidRPr="003605D0">
        <w:t>1</w:t>
      </w:r>
      <w:r w:rsidR="00F40FB9" w:rsidRPr="003605D0">
        <w:t>4</w:t>
      </w:r>
      <w:r w:rsidR="00A11C84" w:rsidRPr="003605D0">
        <w:t>.</w:t>
      </w:r>
      <w:r w:rsidR="003A1EF2">
        <w:t>7</w:t>
      </w:r>
      <w:r w:rsidRPr="003605D0">
        <w:t xml:space="preserve"> настоящего Договора, оригиналы </w:t>
      </w:r>
      <w:r w:rsidR="00562486" w:rsidRPr="003605D0">
        <w:t xml:space="preserve">в двух экземплярах </w:t>
      </w:r>
      <w:r w:rsidRPr="003605D0">
        <w:t>направляются почтой или курьером с уведомлением о доставке. Датой доставки документов считается дата доставки оригиналов.</w:t>
      </w:r>
    </w:p>
    <w:p w:rsidR="004256BE" w:rsidRPr="00B518F7" w:rsidRDefault="004256BE" w:rsidP="000C244C">
      <w:pPr>
        <w:pStyle w:val="af"/>
        <w:keepNext w:val="0"/>
        <w:spacing w:line="276" w:lineRule="auto"/>
        <w:ind w:firstLine="0"/>
      </w:pPr>
      <w:r w:rsidRPr="003605D0">
        <w:t xml:space="preserve">4.3. </w:t>
      </w:r>
      <w:r w:rsidR="00895AD7" w:rsidRPr="003605D0">
        <w:t>ЗАКАЗЧИК</w:t>
      </w:r>
      <w:r w:rsidRPr="003605D0">
        <w:t xml:space="preserve"> в течение </w:t>
      </w:r>
      <w:r w:rsidR="00335703" w:rsidRPr="003605D0">
        <w:t xml:space="preserve">5 </w:t>
      </w:r>
      <w:r w:rsidRPr="003605D0">
        <w:t>(</w:t>
      </w:r>
      <w:r w:rsidR="00335703" w:rsidRPr="003605D0">
        <w:t>пяти</w:t>
      </w:r>
      <w:r w:rsidRPr="003605D0">
        <w:t xml:space="preserve">) рабочих дней со дня получения оригинала </w:t>
      </w:r>
      <w:r w:rsidR="00A565F2" w:rsidRPr="003605D0">
        <w:t>«Акта сдачи-приемки оказанных услуг»</w:t>
      </w:r>
      <w:r w:rsidR="00562486" w:rsidRPr="003605D0">
        <w:t xml:space="preserve"> </w:t>
      </w:r>
      <w:r w:rsidRPr="003605D0">
        <w:t xml:space="preserve">рассматривает его, при отсутствии замечаний, подписывает и направляет в адрес </w:t>
      </w:r>
      <w:r w:rsidR="00765D47" w:rsidRPr="003605D0">
        <w:t>ИСПОЛНИТЕЛЯ</w:t>
      </w:r>
      <w:r w:rsidRPr="003605D0">
        <w:t xml:space="preserve"> либо предоставляет </w:t>
      </w:r>
      <w:r w:rsidR="00765D47" w:rsidRPr="003605D0">
        <w:t>ИСПОЛНИТЕЛЮ</w:t>
      </w:r>
      <w:r w:rsidRPr="00B518F7">
        <w:t xml:space="preserve"> в письменном виде претензию </w:t>
      </w:r>
      <w:r w:rsidR="00562486" w:rsidRPr="00B518F7">
        <w:t xml:space="preserve">о </w:t>
      </w:r>
      <w:r w:rsidRPr="00B518F7">
        <w:t>несогласи</w:t>
      </w:r>
      <w:r w:rsidR="00562486" w:rsidRPr="00B518F7">
        <w:t>и</w:t>
      </w:r>
      <w:r w:rsidRPr="00B518F7">
        <w:t xml:space="preserve"> с указанными в данном Акте объемами оказанных Услуг.</w:t>
      </w:r>
    </w:p>
    <w:p w:rsidR="004256BE" w:rsidRDefault="004256BE" w:rsidP="007C6102">
      <w:pPr>
        <w:pStyle w:val="af"/>
        <w:keepNext w:val="0"/>
        <w:spacing w:line="276" w:lineRule="auto"/>
        <w:ind w:firstLine="567"/>
      </w:pPr>
      <w:r w:rsidRPr="00B518F7">
        <w:t xml:space="preserve">Подписанный Сторонами </w:t>
      </w:r>
      <w:r w:rsidR="00562486" w:rsidRPr="00B518F7">
        <w:t>Акт</w:t>
      </w:r>
      <w:r w:rsidRPr="00B518F7">
        <w:t xml:space="preserve"> является подтверждением факта и объема оказанных Услуг.</w:t>
      </w:r>
    </w:p>
    <w:p w:rsidR="00A565F2" w:rsidRPr="00B518F7" w:rsidRDefault="00A565F2" w:rsidP="000C244C">
      <w:pPr>
        <w:pStyle w:val="af"/>
        <w:keepNext w:val="0"/>
        <w:spacing w:line="276" w:lineRule="auto"/>
        <w:ind w:firstLine="284"/>
      </w:pPr>
    </w:p>
    <w:p w:rsidR="004256BE" w:rsidRPr="003605D0" w:rsidRDefault="00850722" w:rsidP="00A565F2">
      <w:pPr>
        <w:pStyle w:val="af3"/>
        <w:keepNext/>
        <w:numPr>
          <w:ilvl w:val="0"/>
          <w:numId w:val="6"/>
        </w:numPr>
        <w:tabs>
          <w:tab w:val="left" w:pos="0"/>
        </w:tabs>
        <w:spacing w:after="240"/>
        <w:ind w:left="357" w:right="-108" w:hanging="357"/>
        <w:contextualSpacing w:val="0"/>
        <w:jc w:val="center"/>
        <w:rPr>
          <w:b/>
          <w:bCs/>
        </w:rPr>
      </w:pPr>
      <w:r w:rsidRPr="003605D0">
        <w:rPr>
          <w:b/>
          <w:bCs/>
        </w:rPr>
        <w:t>ОТВЕТСТВЕННОСТЬ СТОРОН</w:t>
      </w:r>
    </w:p>
    <w:p w:rsidR="004256BE" w:rsidRPr="003605D0" w:rsidRDefault="00D34578" w:rsidP="000C244C">
      <w:pPr>
        <w:spacing w:line="276" w:lineRule="auto"/>
        <w:jc w:val="both"/>
      </w:pPr>
      <w:r w:rsidRPr="003605D0">
        <w:t>5</w:t>
      </w:r>
      <w:r w:rsidR="004256BE" w:rsidRPr="003605D0">
        <w:t xml:space="preserve">.1. За неисполнение либо ненадлежащее исполнение обязательств по Договору </w:t>
      </w:r>
      <w:r w:rsidR="0059193E" w:rsidRPr="003605D0">
        <w:t>С</w:t>
      </w:r>
      <w:r w:rsidR="004256BE" w:rsidRPr="003605D0">
        <w:t>тороны несут ответственность в соответствии с действующим законодательством Российской Федерации.</w:t>
      </w:r>
    </w:p>
    <w:p w:rsidR="004256BE" w:rsidRPr="003605D0" w:rsidRDefault="00D34578" w:rsidP="000C244C">
      <w:pPr>
        <w:spacing w:line="276" w:lineRule="auto"/>
        <w:jc w:val="both"/>
      </w:pPr>
      <w:r w:rsidRPr="003605D0">
        <w:t>5</w:t>
      </w:r>
      <w:r w:rsidR="004256BE" w:rsidRPr="003605D0">
        <w:t xml:space="preserve">.2. </w:t>
      </w:r>
      <w:r w:rsidR="00765D47" w:rsidRPr="003605D0">
        <w:t>ИСПОЛНИТЕЛЬ</w:t>
      </w:r>
      <w:r w:rsidR="004256BE" w:rsidRPr="003605D0">
        <w:t xml:space="preserve"> гарантирует коэффициент доступности Услуги не менее </w:t>
      </w:r>
      <w:r w:rsidR="00A30472" w:rsidRPr="003605D0">
        <w:t>0,997</w:t>
      </w:r>
      <w:r w:rsidR="00911BB6">
        <w:t xml:space="preserve"> для каждого из предоставленных каналов</w:t>
      </w:r>
      <w:r w:rsidR="004256BE" w:rsidRPr="003605D0">
        <w:t xml:space="preserve">. В случае нарушения данного обязательства по вине </w:t>
      </w:r>
      <w:r w:rsidR="00765D47" w:rsidRPr="003605D0">
        <w:t>ИСПОЛНИТЕЛЯ</w:t>
      </w:r>
      <w:r w:rsidR="004256BE" w:rsidRPr="003605D0">
        <w:t xml:space="preserve"> </w:t>
      </w:r>
      <w:r w:rsidR="00895AD7" w:rsidRPr="003605D0">
        <w:t>ЗАКАЗЧИК</w:t>
      </w:r>
      <w:r w:rsidR="004256BE" w:rsidRPr="003605D0">
        <w:t xml:space="preserve"> имеет право на получение компенсации, порядок расчета которой указан в Приложении № </w:t>
      </w:r>
      <w:r w:rsidR="00CC0B5A" w:rsidRPr="003605D0">
        <w:t>5</w:t>
      </w:r>
      <w:r w:rsidR="004256BE" w:rsidRPr="003605D0">
        <w:t xml:space="preserve"> к настоящему Договору.</w:t>
      </w:r>
    </w:p>
    <w:p w:rsidR="004B25AE" w:rsidRDefault="00D34578" w:rsidP="000C244C">
      <w:pPr>
        <w:tabs>
          <w:tab w:val="left" w:pos="0"/>
        </w:tabs>
        <w:spacing w:line="276" w:lineRule="auto"/>
        <w:jc w:val="both"/>
      </w:pPr>
      <w:r w:rsidRPr="003605D0">
        <w:t>5</w:t>
      </w:r>
      <w:r w:rsidR="004256BE" w:rsidRPr="003605D0">
        <w:t xml:space="preserve">.3. В случае нарушения </w:t>
      </w:r>
      <w:r w:rsidR="00765D47" w:rsidRPr="003605D0">
        <w:t>ИСПОЛНИТЕЛЕМ</w:t>
      </w:r>
      <w:r w:rsidR="004256BE" w:rsidRPr="003605D0">
        <w:t xml:space="preserve"> сроков </w:t>
      </w:r>
      <w:r w:rsidR="00750D9D" w:rsidRPr="003605D0">
        <w:t xml:space="preserve">организации </w:t>
      </w:r>
      <w:r w:rsidR="006A29AA">
        <w:t>Услуги</w:t>
      </w:r>
      <w:r w:rsidR="004256BE" w:rsidRPr="00B518F7">
        <w:t xml:space="preserve"> </w:t>
      </w:r>
      <w:r w:rsidR="00895AD7" w:rsidRPr="00B518F7">
        <w:t>ЗАКАЗЧИК</w:t>
      </w:r>
      <w:r w:rsidR="004256BE" w:rsidRPr="00B518F7">
        <w:t xml:space="preserve"> имеет право потребовать от </w:t>
      </w:r>
      <w:r w:rsidR="00765D47" w:rsidRPr="00B518F7">
        <w:t>ИСПОЛНИТЕЛЯ</w:t>
      </w:r>
      <w:r w:rsidR="004256BE" w:rsidRPr="00B518F7">
        <w:t xml:space="preserve"> уплаты пени в размере 0,1% от стоимости </w:t>
      </w:r>
      <w:r w:rsidR="007E6918" w:rsidRPr="00B518F7">
        <w:t xml:space="preserve">невыполненных/несвоевременно </w:t>
      </w:r>
      <w:r w:rsidR="007C6102">
        <w:t>оказанных услуг</w:t>
      </w:r>
      <w:r w:rsidR="00A11C84" w:rsidRPr="00B518F7">
        <w:t xml:space="preserve"> </w:t>
      </w:r>
      <w:r w:rsidR="004256BE" w:rsidRPr="00B518F7">
        <w:t>за каждый день просрочки.</w:t>
      </w:r>
    </w:p>
    <w:p w:rsidR="004B25AE" w:rsidRDefault="00F80A3C" w:rsidP="000C244C">
      <w:pPr>
        <w:tabs>
          <w:tab w:val="left" w:pos="0"/>
        </w:tabs>
        <w:spacing w:line="276" w:lineRule="auto"/>
        <w:jc w:val="both"/>
      </w:pPr>
      <w:r>
        <w:t xml:space="preserve">5.4. </w:t>
      </w:r>
      <w:r w:rsidRPr="007A6EC6">
        <w:t xml:space="preserve">За нарушение ИСПОЛНИТЕЛЕМ предусмотренного законодательством Российской Федерации срока представления счета-фактуры </w:t>
      </w:r>
      <w:r w:rsidR="00AF19D1">
        <w:t>ЗАКАЗЧИК вправе потребовать уплаты</w:t>
      </w:r>
      <w:r w:rsidRPr="007A6EC6">
        <w:t xml:space="preserve"> неустойк</w:t>
      </w:r>
      <w:r w:rsidR="00AF19D1">
        <w:t>и</w:t>
      </w:r>
      <w:r w:rsidRPr="007A6EC6">
        <w:t xml:space="preserve"> в размере 1/300 ставки рефинансирования, установленной Центральным банком Российской Федерации от суммы счета-фактуры за каждый день просрочки.</w:t>
      </w:r>
    </w:p>
    <w:p w:rsidR="004B25AE" w:rsidRDefault="00F80A3C" w:rsidP="007C6102">
      <w:pPr>
        <w:tabs>
          <w:tab w:val="left" w:pos="426"/>
          <w:tab w:val="left" w:pos="567"/>
        </w:tabs>
        <w:spacing w:line="276" w:lineRule="auto"/>
        <w:ind w:firstLine="567"/>
        <w:jc w:val="both"/>
      </w:pPr>
      <w:r w:rsidRPr="007A6EC6">
        <w:t>ИСПОЛНИТЕЛЬ несет ответственность за ненадлежащее оформление счетов-фактур в размере не принятых к вычету сумм налога на добавленную стоимость.</w:t>
      </w:r>
    </w:p>
    <w:p w:rsidR="004256BE" w:rsidRDefault="00D34578" w:rsidP="000C244C">
      <w:pPr>
        <w:spacing w:line="276" w:lineRule="auto"/>
        <w:jc w:val="both"/>
      </w:pPr>
      <w:r w:rsidRPr="00B518F7">
        <w:t>5</w:t>
      </w:r>
      <w:r w:rsidR="004256BE" w:rsidRPr="00B518F7">
        <w:t>.</w:t>
      </w:r>
      <w:r w:rsidR="00F80A3C">
        <w:t>5</w:t>
      </w:r>
      <w:r w:rsidR="004256BE" w:rsidRPr="00B518F7">
        <w:t xml:space="preserve">. В случае нарушения </w:t>
      </w:r>
      <w:r w:rsidR="00895AD7" w:rsidRPr="00B518F7">
        <w:t>ЗАКАЗЧИКОМ</w:t>
      </w:r>
      <w:r w:rsidR="004256BE" w:rsidRPr="00B518F7">
        <w:t xml:space="preserve"> сроков оплаты, предусмотренных Разделом</w:t>
      </w:r>
      <w:r w:rsidR="007C6102">
        <w:t> </w:t>
      </w:r>
      <w:r w:rsidR="004256BE" w:rsidRPr="00B518F7">
        <w:t xml:space="preserve">3 настоящего Договора </w:t>
      </w:r>
      <w:r w:rsidR="00765D47" w:rsidRPr="00B518F7">
        <w:t>ИСПОЛНИТЕЛЬ</w:t>
      </w:r>
      <w:r w:rsidR="004256BE" w:rsidRPr="00B518F7">
        <w:t xml:space="preserve"> вправе потребовать от </w:t>
      </w:r>
      <w:r w:rsidR="00895AD7" w:rsidRPr="00B518F7">
        <w:t>ЗАКАЗЧИКА</w:t>
      </w:r>
      <w:r w:rsidR="00964B5B" w:rsidRPr="00B518F7">
        <w:t xml:space="preserve"> уплаты пени в размере 0,</w:t>
      </w:r>
      <w:r w:rsidR="004256BE" w:rsidRPr="00B518F7">
        <w:t>1% от неоплаченной в срок суммы за каждый день просрочки, но не более 10% от неоплаченной суммы.</w:t>
      </w:r>
    </w:p>
    <w:p w:rsidR="004B25AE" w:rsidRDefault="00C06408" w:rsidP="000C244C">
      <w:pPr>
        <w:tabs>
          <w:tab w:val="left" w:pos="0"/>
        </w:tabs>
        <w:spacing w:line="276" w:lineRule="auto"/>
        <w:jc w:val="both"/>
      </w:pPr>
      <w:r>
        <w:t>5.</w:t>
      </w:r>
      <w:r w:rsidR="00F80A3C">
        <w:t>6</w:t>
      </w:r>
      <w:r>
        <w:t xml:space="preserve">. </w:t>
      </w:r>
      <w:r w:rsidRPr="00A04A83">
        <w:t>Оплата неустойки не освобождает стороны договора от выполнения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</w:t>
      </w:r>
      <w:r>
        <w:t>.</w:t>
      </w:r>
    </w:p>
    <w:p w:rsidR="003A1EF2" w:rsidRDefault="003A1EF2" w:rsidP="000C244C">
      <w:pPr>
        <w:tabs>
          <w:tab w:val="left" w:pos="0"/>
        </w:tabs>
        <w:spacing w:line="276" w:lineRule="auto"/>
        <w:jc w:val="both"/>
      </w:pPr>
      <w:r>
        <w:rPr>
          <w:snapToGrid w:val="0"/>
        </w:rPr>
        <w:t xml:space="preserve">5.7. </w:t>
      </w:r>
      <w:r w:rsidRPr="00B518F7">
        <w:t xml:space="preserve">В случае, если </w:t>
      </w:r>
      <w:r>
        <w:t>Д</w:t>
      </w:r>
      <w:r w:rsidRPr="00B518F7">
        <w:t xml:space="preserve">оговор </w:t>
      </w:r>
      <w:proofErr w:type="gramStart"/>
      <w:r w:rsidRPr="00B518F7">
        <w:t>будет</w:t>
      </w:r>
      <w:proofErr w:type="gramEnd"/>
      <w:r w:rsidRPr="00B518F7">
        <w:t xml:space="preserve"> расторгнут по решению суда в силу существенного нарушения ИСПОЛНИТЕЛЕМ условий </w:t>
      </w:r>
      <w:r>
        <w:t>Д</w:t>
      </w:r>
      <w:r w:rsidRPr="00B518F7">
        <w:t>оговора, информация об ИСПОЛНИТЕЛЕ будет внесена в реестр недобросовестных поставщиков</w:t>
      </w:r>
      <w:r>
        <w:t>, ведущийся в соответствии с положениями Федерального закона от 18 июля 2011 г. № 223-ФЗ «О закупках товаров, работ, услуг отдельными видами юридических лиц»</w:t>
      </w:r>
      <w:r w:rsidRPr="00B518F7">
        <w:t xml:space="preserve"> сроком на два года</w:t>
      </w:r>
      <w:r>
        <w:t>.</w:t>
      </w:r>
    </w:p>
    <w:p w:rsidR="007C6102" w:rsidRDefault="007C6102" w:rsidP="000C244C">
      <w:pPr>
        <w:tabs>
          <w:tab w:val="left" w:pos="0"/>
        </w:tabs>
        <w:spacing w:line="276" w:lineRule="auto"/>
        <w:jc w:val="both"/>
      </w:pPr>
    </w:p>
    <w:p w:rsidR="004256BE" w:rsidRPr="0054656C" w:rsidRDefault="00850722" w:rsidP="007C6102">
      <w:pPr>
        <w:pStyle w:val="af3"/>
        <w:keepNext/>
        <w:numPr>
          <w:ilvl w:val="0"/>
          <w:numId w:val="6"/>
        </w:numPr>
        <w:tabs>
          <w:tab w:val="left" w:pos="0"/>
        </w:tabs>
        <w:spacing w:after="240"/>
        <w:ind w:left="357" w:right="-108" w:hanging="357"/>
        <w:contextualSpacing w:val="0"/>
        <w:jc w:val="center"/>
        <w:rPr>
          <w:b/>
          <w:bCs/>
        </w:rPr>
      </w:pPr>
      <w:r w:rsidRPr="0054656C">
        <w:rPr>
          <w:b/>
          <w:bCs/>
        </w:rPr>
        <w:t>ОБСТОЯТЕЛЬСТВА НЕПРЕОДОЛИМОЙ СИЛЫ</w:t>
      </w:r>
    </w:p>
    <w:p w:rsidR="00C06408" w:rsidRDefault="00D34578" w:rsidP="000C244C">
      <w:pPr>
        <w:pStyle w:val="af3"/>
        <w:keepNext/>
        <w:tabs>
          <w:tab w:val="left" w:pos="0"/>
        </w:tabs>
        <w:spacing w:line="276" w:lineRule="auto"/>
        <w:ind w:left="0" w:right="-108"/>
        <w:contextualSpacing w:val="0"/>
        <w:jc w:val="both"/>
      </w:pPr>
      <w:r w:rsidRPr="0054656C">
        <w:rPr>
          <w:bCs/>
        </w:rPr>
        <w:t>6</w:t>
      </w:r>
      <w:r w:rsidR="004256BE" w:rsidRPr="0054656C">
        <w:rPr>
          <w:bCs/>
        </w:rPr>
        <w:t xml:space="preserve">.1. </w:t>
      </w:r>
      <w:r w:rsidR="00C06408" w:rsidRPr="0054656C">
        <w:rPr>
          <w:bCs/>
        </w:rPr>
        <w:t>Стороны освобождаются от ответственности за полное или частичное неисполнение своих обязательств по договору, если их неисполнение или частичное неисполнение явилось следствием обстоятельств непреодолимой силы</w:t>
      </w:r>
      <w:r w:rsidR="00C06408" w:rsidRPr="00B523D7">
        <w:t>.</w:t>
      </w:r>
    </w:p>
    <w:p w:rsidR="00C06408" w:rsidRDefault="00C06408" w:rsidP="000C244C">
      <w:pPr>
        <w:pStyle w:val="af3"/>
        <w:numPr>
          <w:ilvl w:val="1"/>
          <w:numId w:val="10"/>
        </w:numPr>
        <w:spacing w:line="276" w:lineRule="auto"/>
        <w:ind w:left="0" w:firstLine="0"/>
        <w:contextualSpacing w:val="0"/>
        <w:jc w:val="both"/>
      </w:pPr>
      <w:r>
        <w:t xml:space="preserve"> </w:t>
      </w:r>
      <w:r w:rsidRPr="00B523D7">
        <w:t>Под обстоятельствами непреодолимой силы понимают такие обстоятельства, которые возникли после заключения договора в результате непредвиденных и непредотвратимых событий, неподвластных сторонам, включая, но,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договору и подтверждены соответствующими уполномоченными органами и/или вступившими в силу нормативными актами органов власти.</w:t>
      </w:r>
    </w:p>
    <w:p w:rsidR="00C06408" w:rsidRDefault="00C06408" w:rsidP="000C244C">
      <w:pPr>
        <w:pStyle w:val="af3"/>
        <w:numPr>
          <w:ilvl w:val="1"/>
          <w:numId w:val="10"/>
        </w:numPr>
        <w:spacing w:line="276" w:lineRule="auto"/>
        <w:ind w:left="0" w:firstLine="0"/>
        <w:contextualSpacing w:val="0"/>
        <w:jc w:val="both"/>
      </w:pPr>
      <w:r w:rsidRPr="00B523D7">
        <w:t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сертификатом (свидетельством), выданным компетентным органом государственной власти или Торгово-промышленной палатой Российской Федерации или субъекта Российской Федерации.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:rsidR="00C06408" w:rsidRPr="00B523D7" w:rsidRDefault="00C06408" w:rsidP="000C244C">
      <w:pPr>
        <w:pStyle w:val="af3"/>
        <w:numPr>
          <w:ilvl w:val="1"/>
          <w:numId w:val="10"/>
        </w:numPr>
        <w:spacing w:line="276" w:lineRule="auto"/>
        <w:ind w:left="0" w:firstLine="0"/>
        <w:jc w:val="both"/>
      </w:pPr>
      <w:r w:rsidRPr="00B523D7">
        <w:t>Если после прекращения действия обстоятельства непреодолимой силы, по мнению Сторон, исполнение договора может быть продолжено в порядке, действовавшем до возникновения обстоятельств непреодолимой силы, то срок исполнения обязательств по договору продлевается соразмерно времени, которое необходимо для учета действия этих обстоятельств и их последствий.</w:t>
      </w:r>
    </w:p>
    <w:p w:rsidR="004256BE" w:rsidRDefault="00C06408" w:rsidP="00911BB6">
      <w:pPr>
        <w:pStyle w:val="af1"/>
        <w:numPr>
          <w:ilvl w:val="1"/>
          <w:numId w:val="10"/>
        </w:numPr>
        <w:spacing w:before="0" w:after="0" w:line="276" w:lineRule="auto"/>
        <w:ind w:left="0" w:firstLine="0"/>
        <w:outlineLvl w:val="0"/>
        <w:rPr>
          <w:rFonts w:ascii="Times New Roman" w:hAnsi="Times New Roman"/>
          <w:szCs w:val="24"/>
        </w:rPr>
      </w:pPr>
      <w:r w:rsidRPr="00C06408">
        <w:rPr>
          <w:rFonts w:ascii="Times New Roman" w:hAnsi="Times New Roman"/>
          <w:szCs w:val="24"/>
        </w:rPr>
        <w:t>В случае если обстоятельства непреодолимой силы действуют непрерывно в течение</w:t>
      </w:r>
      <w:r w:rsidR="007C6102">
        <w:rPr>
          <w:rFonts w:ascii="Times New Roman" w:hAnsi="Times New Roman"/>
          <w:szCs w:val="24"/>
        </w:rPr>
        <w:t> </w:t>
      </w:r>
      <w:r w:rsidRPr="00C06408">
        <w:rPr>
          <w:rFonts w:ascii="Times New Roman" w:hAnsi="Times New Roman"/>
          <w:szCs w:val="24"/>
        </w:rPr>
        <w:t>3</w:t>
      </w:r>
      <w:r w:rsidR="00911BB6">
        <w:rPr>
          <w:rFonts w:ascii="Times New Roman" w:hAnsi="Times New Roman"/>
          <w:szCs w:val="24"/>
        </w:rPr>
        <w:t> </w:t>
      </w:r>
      <w:r w:rsidRPr="00C06408">
        <w:rPr>
          <w:rFonts w:ascii="Times New Roman" w:hAnsi="Times New Roman"/>
          <w:szCs w:val="24"/>
        </w:rPr>
        <w:t>(трех) месяцев, любая из Сторон вправе потребовать расторжения договора</w:t>
      </w:r>
      <w:r w:rsidR="007C6102">
        <w:rPr>
          <w:rFonts w:ascii="Times New Roman" w:hAnsi="Times New Roman"/>
          <w:szCs w:val="24"/>
        </w:rPr>
        <w:t>.</w:t>
      </w:r>
    </w:p>
    <w:p w:rsidR="00CC0B5A" w:rsidRPr="00C06408" w:rsidRDefault="00CC0B5A" w:rsidP="00CC0B5A">
      <w:pPr>
        <w:pStyle w:val="af1"/>
        <w:spacing w:before="0" w:after="0" w:line="276" w:lineRule="auto"/>
        <w:ind w:left="360"/>
        <w:outlineLvl w:val="0"/>
        <w:rPr>
          <w:rFonts w:ascii="Times New Roman" w:hAnsi="Times New Roman"/>
          <w:szCs w:val="24"/>
        </w:rPr>
      </w:pPr>
    </w:p>
    <w:p w:rsidR="000A3658" w:rsidRPr="007621CA" w:rsidRDefault="000A3658" w:rsidP="007C6102">
      <w:pPr>
        <w:pStyle w:val="af1"/>
        <w:keepNext/>
        <w:numPr>
          <w:ilvl w:val="0"/>
          <w:numId w:val="6"/>
        </w:numPr>
        <w:tabs>
          <w:tab w:val="left" w:pos="2552"/>
        </w:tabs>
        <w:spacing w:before="0" w:line="240" w:lineRule="auto"/>
        <w:ind w:left="0" w:hanging="357"/>
        <w:jc w:val="center"/>
        <w:rPr>
          <w:rFonts w:ascii="Times New Roman" w:hAnsi="Times New Roman"/>
          <w:b/>
          <w:szCs w:val="24"/>
        </w:rPr>
      </w:pPr>
      <w:r w:rsidRPr="007621CA">
        <w:rPr>
          <w:rFonts w:ascii="Times New Roman" w:hAnsi="Times New Roman"/>
          <w:b/>
          <w:szCs w:val="24"/>
        </w:rPr>
        <w:t>КОНФИДЕНЦИАЛЬНОСТЬ</w:t>
      </w:r>
    </w:p>
    <w:p w:rsidR="000A3658" w:rsidRPr="007621CA" w:rsidRDefault="007621CA" w:rsidP="000C244C">
      <w:pPr>
        <w:pStyle w:val="a0"/>
        <w:numPr>
          <w:ilvl w:val="0"/>
          <w:numId w:val="0"/>
        </w:numPr>
        <w:spacing w:before="0"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7</w:t>
      </w:r>
      <w:r w:rsidR="000A3658" w:rsidRPr="007621CA">
        <w:rPr>
          <w:b w:val="0"/>
          <w:sz w:val="24"/>
        </w:rPr>
        <w:t>.1</w:t>
      </w:r>
      <w:r w:rsidR="000A3658" w:rsidRPr="007621CA">
        <w:rPr>
          <w:sz w:val="24"/>
        </w:rPr>
        <w:t xml:space="preserve">. </w:t>
      </w:r>
      <w:r w:rsidR="000A3658" w:rsidRPr="007621CA">
        <w:rPr>
          <w:b w:val="0"/>
          <w:sz w:val="24"/>
        </w:rPr>
        <w:t>Настоящий Договор не предусматривает передачу Сторонами информации, составляющей коммерческую тайну, и иных сведений конфиденциального характера.</w:t>
      </w:r>
    </w:p>
    <w:p w:rsidR="000A3658" w:rsidRPr="007621CA" w:rsidRDefault="000A3658" w:rsidP="000C244C">
      <w:pPr>
        <w:spacing w:line="276" w:lineRule="auto"/>
        <w:ind w:firstLine="426"/>
        <w:jc w:val="both"/>
      </w:pPr>
      <w:r w:rsidRPr="007621CA">
        <w:t>При возникновении необходимости передачи информации, составляющей коммерческую тайну, и иных сведений конфиденциального характера Стороны заключают Соглашение о конфиденциальности определяющее порядок ее передачи и использования.</w:t>
      </w:r>
    </w:p>
    <w:p w:rsidR="004256BE" w:rsidRPr="00B518F7" w:rsidRDefault="004256BE" w:rsidP="000C244C">
      <w:pPr>
        <w:spacing w:line="276" w:lineRule="auto"/>
        <w:jc w:val="both"/>
      </w:pPr>
    </w:p>
    <w:p w:rsidR="0054656C" w:rsidRPr="0055397C" w:rsidRDefault="00B268ED" w:rsidP="007C6102">
      <w:pPr>
        <w:pStyle w:val="af1"/>
        <w:spacing w:before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pacing w:val="-1"/>
          <w:szCs w:val="24"/>
        </w:rPr>
        <w:t xml:space="preserve">8. </w:t>
      </w:r>
      <w:r w:rsidR="0054656C" w:rsidRPr="006D2C11">
        <w:rPr>
          <w:rFonts w:ascii="Times New Roman" w:hAnsi="Times New Roman"/>
          <w:b/>
          <w:bCs/>
          <w:spacing w:val="-1"/>
          <w:szCs w:val="24"/>
        </w:rPr>
        <w:t>ПОЛОЖЕНИЯ О ВНЕСЕНИИ СВЕДЕНИЙ В ИНФОРМАЦИОННУЮ</w:t>
      </w:r>
      <w:r w:rsidR="0054656C" w:rsidRPr="006D2C11">
        <w:rPr>
          <w:rFonts w:ascii="Times New Roman" w:hAnsi="Times New Roman"/>
          <w:b/>
          <w:szCs w:val="24"/>
        </w:rPr>
        <w:t xml:space="preserve"> СИСТЕМУ «РАСЧЕТ РЕЙТИНГА ДЕЛОВОЙ РЕПУТАЦИИ ПОСТАВЩИКОВ</w:t>
      </w:r>
      <w:r w:rsidR="0054656C">
        <w:rPr>
          <w:rFonts w:ascii="Times New Roman" w:hAnsi="Times New Roman"/>
          <w:b/>
          <w:szCs w:val="24"/>
        </w:rPr>
        <w:t>»</w:t>
      </w:r>
    </w:p>
    <w:p w:rsidR="0054656C" w:rsidRPr="00B268ED" w:rsidRDefault="00B268ED" w:rsidP="000C244C">
      <w:pPr>
        <w:pStyle w:val="af3"/>
        <w:numPr>
          <w:ilvl w:val="1"/>
          <w:numId w:val="13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iCs/>
        </w:rPr>
      </w:pPr>
      <w:r>
        <w:rPr>
          <w:iCs/>
        </w:rPr>
        <w:t xml:space="preserve"> </w:t>
      </w:r>
      <w:r w:rsidRPr="00B268ED">
        <w:rPr>
          <w:iCs/>
        </w:rPr>
        <w:t>ИСПОЛНИТЕЛЬ</w:t>
      </w:r>
      <w:r w:rsidR="0054656C" w:rsidRPr="00B268ED">
        <w:rPr>
          <w:iCs/>
        </w:rPr>
        <w:t xml:space="preserve"> уведомлен, что в случае нарушения условий настоящего Договора в информационную систему «Расчет рейтинга деловой репутации поставщиков», ведение которой осуществляется на официальном сайте по закупкам атомной отрасли </w:t>
      </w:r>
      <w:hyperlink r:id="rId11" w:history="1">
        <w:r w:rsidR="0054656C" w:rsidRPr="00B268ED">
          <w:rPr>
            <w:u w:val="single"/>
          </w:rPr>
          <w:t>www.rdr.rosatom.ru</w:t>
        </w:r>
      </w:hyperlink>
      <w:r w:rsidR="0054656C" w:rsidRPr="00B268ED">
        <w:rPr>
          <w:iCs/>
        </w:rPr>
        <w:t xml:space="preserve"> в соответствии с утвержденными Госкорпорацией «Росатом» Едиными отраслевыми методическими указаниями по оценке деловой репутации, могут быть внесены сведения и документы о таких нарушениях.</w:t>
      </w:r>
    </w:p>
    <w:p w:rsidR="0054656C" w:rsidRPr="00B268ED" w:rsidRDefault="0054656C" w:rsidP="000C244C">
      <w:pPr>
        <w:pStyle w:val="af3"/>
        <w:numPr>
          <w:ilvl w:val="1"/>
          <w:numId w:val="13"/>
        </w:numPr>
        <w:tabs>
          <w:tab w:val="left" w:pos="709"/>
        </w:tabs>
        <w:spacing w:line="276" w:lineRule="auto"/>
        <w:ind w:left="0" w:firstLine="0"/>
        <w:jc w:val="both"/>
        <w:rPr>
          <w:iCs/>
        </w:rPr>
      </w:pPr>
      <w:r w:rsidRPr="00B268ED">
        <w:rPr>
          <w:iCs/>
        </w:rPr>
        <w:t>Основанием для внесения сведений в информационную систему «Расчет рейтинга деловой репутации поставщиков» могут являться:</w:t>
      </w:r>
    </w:p>
    <w:p w:rsidR="0054656C" w:rsidRPr="006D2C11" w:rsidRDefault="0054656C" w:rsidP="000C244C">
      <w:pPr>
        <w:numPr>
          <w:ilvl w:val="0"/>
          <w:numId w:val="12"/>
        </w:numPr>
        <w:tabs>
          <w:tab w:val="left" w:pos="709"/>
        </w:tabs>
        <w:spacing w:line="276" w:lineRule="auto"/>
        <w:ind w:left="0" w:firstLine="567"/>
        <w:jc w:val="both"/>
        <w:rPr>
          <w:i/>
          <w:iCs/>
        </w:rPr>
      </w:pPr>
      <w:r w:rsidRPr="006D2C11">
        <w:rPr>
          <w:iCs/>
        </w:rPr>
        <w:t xml:space="preserve">выставленные </w:t>
      </w:r>
      <w:r w:rsidR="00B268ED">
        <w:rPr>
          <w:iCs/>
        </w:rPr>
        <w:t>ЗАКАЗЧИКОМ</w:t>
      </w:r>
      <w:r w:rsidRPr="006D2C11">
        <w:rPr>
          <w:iCs/>
        </w:rPr>
        <w:t xml:space="preserve"> и принятые </w:t>
      </w:r>
      <w:r w:rsidR="00B268ED">
        <w:rPr>
          <w:bCs/>
        </w:rPr>
        <w:t>ИСПОЛНИТЕЛЕМ</w:t>
      </w:r>
      <w:r w:rsidRPr="00631168">
        <w:rPr>
          <w:iCs/>
        </w:rPr>
        <w:t xml:space="preserve"> </w:t>
      </w:r>
      <w:r w:rsidRPr="006D2C11">
        <w:rPr>
          <w:iCs/>
        </w:rPr>
        <w:t>неустойки за нарушение сроков исполнения обязательств по настоящему Договору и (или) убытки, причиненные таким нарушением;</w:t>
      </w:r>
    </w:p>
    <w:p w:rsidR="0054656C" w:rsidRPr="006D2C11" w:rsidRDefault="0054656C" w:rsidP="000C244C">
      <w:pPr>
        <w:pStyle w:val="af1"/>
        <w:numPr>
          <w:ilvl w:val="0"/>
          <w:numId w:val="12"/>
        </w:numPr>
        <w:spacing w:before="0" w:after="0" w:line="276" w:lineRule="auto"/>
        <w:ind w:left="0" w:firstLine="567"/>
        <w:outlineLvl w:val="0"/>
        <w:rPr>
          <w:rFonts w:ascii="Times New Roman" w:hAnsi="Times New Roman"/>
          <w:i/>
          <w:iCs/>
          <w:szCs w:val="24"/>
        </w:rPr>
      </w:pPr>
      <w:r w:rsidRPr="006D2C11">
        <w:rPr>
          <w:rFonts w:ascii="Times New Roman" w:hAnsi="Times New Roman"/>
          <w:iCs/>
          <w:szCs w:val="24"/>
        </w:rPr>
        <w:t xml:space="preserve">выставленные </w:t>
      </w:r>
      <w:r w:rsidR="00B268ED" w:rsidRPr="00B268ED">
        <w:rPr>
          <w:rFonts w:ascii="Times New Roman" w:hAnsi="Times New Roman"/>
          <w:iCs/>
        </w:rPr>
        <w:t xml:space="preserve">ЗАКАЗЧИКОМ и принятые </w:t>
      </w:r>
      <w:r w:rsidR="00B268ED" w:rsidRPr="00B268ED">
        <w:rPr>
          <w:rFonts w:ascii="Times New Roman" w:hAnsi="Times New Roman"/>
          <w:bCs/>
        </w:rPr>
        <w:t>ИСПОЛНИТЕЛЕМ</w:t>
      </w:r>
      <w:r w:rsidRPr="00631168">
        <w:rPr>
          <w:rFonts w:ascii="Times New Roman" w:hAnsi="Times New Roman"/>
          <w:iCs/>
          <w:szCs w:val="24"/>
        </w:rPr>
        <w:t xml:space="preserve"> </w:t>
      </w:r>
      <w:r w:rsidRPr="006D2C11">
        <w:rPr>
          <w:rFonts w:ascii="Times New Roman" w:hAnsi="Times New Roman"/>
          <w:iCs/>
          <w:szCs w:val="24"/>
        </w:rPr>
        <w:t>претензии (требования) к качеству продукции (товаров, работ, услуг) по настоящему Договору и (или) убытки, причиненные ненадлежащим качеством продукции (товаров, работ, услуг);</w:t>
      </w:r>
    </w:p>
    <w:p w:rsidR="0054656C" w:rsidRPr="006D2C11" w:rsidRDefault="0054656C" w:rsidP="000C244C">
      <w:pPr>
        <w:pStyle w:val="af1"/>
        <w:numPr>
          <w:ilvl w:val="0"/>
          <w:numId w:val="12"/>
        </w:numPr>
        <w:tabs>
          <w:tab w:val="clear" w:pos="680"/>
          <w:tab w:val="left" w:pos="567"/>
        </w:tabs>
        <w:spacing w:before="0" w:after="0" w:line="276" w:lineRule="auto"/>
        <w:ind w:left="0" w:firstLine="567"/>
        <w:outlineLvl w:val="0"/>
        <w:rPr>
          <w:rFonts w:ascii="Times New Roman" w:hAnsi="Times New Roman"/>
          <w:i/>
          <w:iCs/>
          <w:szCs w:val="24"/>
        </w:rPr>
      </w:pPr>
      <w:r w:rsidRPr="006D2C11">
        <w:rPr>
          <w:rFonts w:ascii="Times New Roman" w:hAnsi="Times New Roman"/>
          <w:iCs/>
          <w:szCs w:val="24"/>
        </w:rPr>
        <w:t xml:space="preserve">судебные решения (включая решения третейских судов) о выплате </w:t>
      </w:r>
      <w:r w:rsidR="00B268ED" w:rsidRPr="00B268ED">
        <w:rPr>
          <w:rFonts w:ascii="Times New Roman" w:hAnsi="Times New Roman"/>
          <w:bCs/>
        </w:rPr>
        <w:t>ИСПОЛНИТЕЛЕМ</w:t>
      </w:r>
      <w:r w:rsidRPr="006D2C11">
        <w:rPr>
          <w:rFonts w:ascii="Times New Roman" w:hAnsi="Times New Roman"/>
          <w:iCs/>
          <w:szCs w:val="24"/>
        </w:rPr>
        <w:t xml:space="preserve"> неустойки за нарушение сроков исполнения договорных обязательств и (или) возмещении убытков, причиненных указанным нарушением;</w:t>
      </w:r>
    </w:p>
    <w:p w:rsidR="0054656C" w:rsidRPr="006D2C11" w:rsidRDefault="0054656C" w:rsidP="000C244C">
      <w:pPr>
        <w:pStyle w:val="af1"/>
        <w:numPr>
          <w:ilvl w:val="0"/>
          <w:numId w:val="12"/>
        </w:numPr>
        <w:spacing w:before="0" w:after="0" w:line="276" w:lineRule="auto"/>
        <w:ind w:left="0" w:firstLine="567"/>
        <w:outlineLvl w:val="0"/>
        <w:rPr>
          <w:rFonts w:ascii="Times New Roman" w:hAnsi="Times New Roman"/>
          <w:i/>
          <w:iCs/>
          <w:szCs w:val="24"/>
        </w:rPr>
      </w:pPr>
      <w:r w:rsidRPr="006D2C11">
        <w:rPr>
          <w:rFonts w:ascii="Times New Roman" w:hAnsi="Times New Roman"/>
          <w:iCs/>
          <w:szCs w:val="24"/>
        </w:rPr>
        <w:t xml:space="preserve">судебные решения (включая решения третейских судов) об удовлетворении </w:t>
      </w:r>
      <w:r w:rsidR="00B268ED" w:rsidRPr="00B268ED">
        <w:rPr>
          <w:rFonts w:ascii="Times New Roman" w:hAnsi="Times New Roman"/>
          <w:bCs/>
        </w:rPr>
        <w:t>ИСПОЛНИТЕЛЕМ</w:t>
      </w:r>
      <w:r w:rsidRPr="006D2C11">
        <w:rPr>
          <w:rFonts w:ascii="Times New Roman" w:hAnsi="Times New Roman"/>
          <w:iCs/>
          <w:szCs w:val="24"/>
        </w:rPr>
        <w:t xml:space="preserve"> </w:t>
      </w:r>
      <w:r w:rsidRPr="00B268ED">
        <w:rPr>
          <w:rFonts w:ascii="Times New Roman" w:hAnsi="Times New Roman"/>
          <w:iCs/>
          <w:szCs w:val="24"/>
        </w:rPr>
        <w:t xml:space="preserve">претензии (требования) </w:t>
      </w:r>
      <w:r w:rsidR="00B268ED" w:rsidRPr="00B268ED">
        <w:rPr>
          <w:rFonts w:ascii="Times New Roman" w:hAnsi="Times New Roman"/>
          <w:iCs/>
        </w:rPr>
        <w:t>ЗАКАЗЧИКА</w:t>
      </w:r>
      <w:r w:rsidRPr="00B268ED">
        <w:rPr>
          <w:rFonts w:ascii="Times New Roman" w:hAnsi="Times New Roman"/>
          <w:iCs/>
          <w:szCs w:val="24"/>
        </w:rPr>
        <w:t xml:space="preserve"> к качеству</w:t>
      </w:r>
      <w:r w:rsidRPr="006D2C11">
        <w:rPr>
          <w:rFonts w:ascii="Times New Roman" w:hAnsi="Times New Roman"/>
          <w:iCs/>
          <w:szCs w:val="24"/>
        </w:rPr>
        <w:t xml:space="preserve"> продукции (товаров, работ, услуг) по настоящему Договору и (или) возмещения убытков, причиненных ненадлежащим качеством продукции (товаров, работ, услуг);</w:t>
      </w:r>
    </w:p>
    <w:p w:rsidR="0054656C" w:rsidRPr="006D2C11" w:rsidRDefault="0054656C" w:rsidP="000C244C">
      <w:pPr>
        <w:pStyle w:val="af1"/>
        <w:numPr>
          <w:ilvl w:val="0"/>
          <w:numId w:val="12"/>
        </w:numPr>
        <w:spacing w:before="0" w:after="0" w:line="276" w:lineRule="auto"/>
        <w:ind w:left="0" w:firstLine="567"/>
        <w:outlineLvl w:val="0"/>
        <w:rPr>
          <w:rFonts w:ascii="Times New Roman" w:hAnsi="Times New Roman"/>
          <w:i/>
          <w:iCs/>
          <w:szCs w:val="24"/>
        </w:rPr>
      </w:pPr>
      <w:r w:rsidRPr="006D2C11">
        <w:rPr>
          <w:rFonts w:ascii="Times New Roman" w:hAnsi="Times New Roman"/>
          <w:iCs/>
          <w:szCs w:val="24"/>
        </w:rPr>
        <w:t xml:space="preserve">подтвержденные судебными актами факты </w:t>
      </w:r>
      <w:r w:rsidRPr="00B268ED">
        <w:rPr>
          <w:rFonts w:ascii="Times New Roman" w:hAnsi="Times New Roman"/>
          <w:iCs/>
          <w:szCs w:val="24"/>
        </w:rPr>
        <w:t xml:space="preserve">передачи </w:t>
      </w:r>
      <w:r w:rsidR="00B268ED" w:rsidRPr="00B268ED">
        <w:rPr>
          <w:rFonts w:ascii="Times New Roman" w:hAnsi="Times New Roman"/>
          <w:iCs/>
        </w:rPr>
        <w:t>ЗАКАЗЧИКУ</w:t>
      </w:r>
      <w:r w:rsidRPr="006D2C11">
        <w:rPr>
          <w:rFonts w:ascii="Times New Roman" w:hAnsi="Times New Roman"/>
          <w:iCs/>
          <w:szCs w:val="24"/>
        </w:rPr>
        <w:t xml:space="preserve"> </w:t>
      </w:r>
      <w:r w:rsidR="00B268ED" w:rsidRPr="00B268ED">
        <w:rPr>
          <w:rFonts w:ascii="Times New Roman" w:hAnsi="Times New Roman"/>
          <w:bCs/>
        </w:rPr>
        <w:t>ИСПОЛНИТЕЛЕМ</w:t>
      </w:r>
      <w:r w:rsidRPr="006D2C11">
        <w:rPr>
          <w:rFonts w:ascii="Times New Roman" w:hAnsi="Times New Roman"/>
          <w:iCs/>
          <w:szCs w:val="24"/>
        </w:rPr>
        <w:t xml:space="preserve"> продукции (товаров, работ, услуг) по настоящему Договору, с нарушением прав третьих лиц;</w:t>
      </w:r>
    </w:p>
    <w:p w:rsidR="0054656C" w:rsidRPr="006D2C11" w:rsidRDefault="0054656C" w:rsidP="000C244C">
      <w:pPr>
        <w:pStyle w:val="af1"/>
        <w:numPr>
          <w:ilvl w:val="0"/>
          <w:numId w:val="12"/>
        </w:numPr>
        <w:spacing w:before="0" w:after="0" w:line="276" w:lineRule="auto"/>
        <w:ind w:left="0" w:firstLine="567"/>
        <w:outlineLvl w:val="0"/>
        <w:rPr>
          <w:rFonts w:ascii="Times New Roman" w:hAnsi="Times New Roman"/>
          <w:i/>
          <w:iCs/>
          <w:szCs w:val="24"/>
        </w:rPr>
      </w:pPr>
      <w:r w:rsidRPr="006D2C11">
        <w:rPr>
          <w:rFonts w:ascii="Times New Roman" w:hAnsi="Times New Roman"/>
          <w:iCs/>
          <w:szCs w:val="24"/>
        </w:rPr>
        <w:t xml:space="preserve">подтвержденные судебными актами факты фальсификации </w:t>
      </w:r>
      <w:r w:rsidR="00B268ED" w:rsidRPr="00B268ED">
        <w:rPr>
          <w:rFonts w:ascii="Times New Roman" w:hAnsi="Times New Roman"/>
          <w:bCs/>
        </w:rPr>
        <w:t>ИСПОЛНИТЕЛЕМ</w:t>
      </w:r>
      <w:r w:rsidRPr="006D2C11">
        <w:rPr>
          <w:rFonts w:ascii="Times New Roman" w:hAnsi="Times New Roman"/>
          <w:iCs/>
          <w:szCs w:val="24"/>
        </w:rPr>
        <w:t xml:space="preserve"> документов на этапе заключения или исполнения настоящего Договора.</w:t>
      </w:r>
    </w:p>
    <w:p w:rsidR="008232EF" w:rsidRPr="008232EF" w:rsidRDefault="00B268ED" w:rsidP="008232EF">
      <w:pPr>
        <w:pStyle w:val="af3"/>
        <w:numPr>
          <w:ilvl w:val="1"/>
          <w:numId w:val="13"/>
        </w:numPr>
        <w:tabs>
          <w:tab w:val="left" w:pos="709"/>
        </w:tabs>
        <w:spacing w:line="276" w:lineRule="auto"/>
        <w:ind w:left="0" w:firstLine="0"/>
        <w:jc w:val="both"/>
        <w:rPr>
          <w:iCs/>
        </w:rPr>
      </w:pPr>
      <w:r w:rsidRPr="008232EF">
        <w:rPr>
          <w:iCs/>
        </w:rPr>
        <w:t>ИСПОЛНИТЕЛЬ</w:t>
      </w:r>
      <w:r w:rsidR="0054656C" w:rsidRPr="008232EF">
        <w:rPr>
          <w:iCs/>
        </w:rPr>
        <w:t xml:space="preserve"> предупрежден, что сведения, включенные в информационную систему «Расчет рейтинга деловой репутации поставщиков», могут быть использованы </w:t>
      </w:r>
      <w:r w:rsidRPr="008232EF">
        <w:rPr>
          <w:iCs/>
        </w:rPr>
        <w:t>ЗАКАЗЧИКОМ</w:t>
      </w:r>
      <w:r w:rsidR="0054656C" w:rsidRPr="008232EF">
        <w:rPr>
          <w:iCs/>
        </w:rPr>
        <w:t xml:space="preserve"> при оценке его деловой репутации в последующих закупочных процедурах и (или) в процессе принятия ре</w:t>
      </w:r>
      <w:r w:rsidR="008232EF" w:rsidRPr="008232EF">
        <w:rPr>
          <w:iCs/>
        </w:rPr>
        <w:t>шения о заключении договора</w:t>
      </w:r>
    </w:p>
    <w:p w:rsidR="008232EF" w:rsidRDefault="008232EF" w:rsidP="008232EF">
      <w:pPr>
        <w:spacing w:line="276" w:lineRule="auto"/>
        <w:ind w:left="705"/>
        <w:jc w:val="both"/>
        <w:rPr>
          <w:iCs/>
        </w:rPr>
      </w:pPr>
    </w:p>
    <w:p w:rsidR="00867DC0" w:rsidRPr="008232EF" w:rsidRDefault="00867DC0" w:rsidP="008232EF">
      <w:pPr>
        <w:spacing w:line="276" w:lineRule="auto"/>
        <w:ind w:left="705"/>
        <w:jc w:val="both"/>
        <w:rPr>
          <w:iCs/>
        </w:rPr>
      </w:pPr>
    </w:p>
    <w:p w:rsidR="000A3658" w:rsidRPr="003605D0" w:rsidRDefault="000A3658" w:rsidP="008232EF">
      <w:pPr>
        <w:spacing w:after="240"/>
        <w:jc w:val="center"/>
      </w:pPr>
      <w:r w:rsidRPr="003605D0">
        <w:rPr>
          <w:b/>
        </w:rPr>
        <w:t>9. СРОК ДЕЙСТВИЯ И УСЛОВИЯ РАСТОРЖЕНИЯ ДОГОВОРА</w:t>
      </w:r>
    </w:p>
    <w:p w:rsidR="000A3658" w:rsidRPr="003605D0" w:rsidRDefault="000A3658" w:rsidP="000C244C">
      <w:pPr>
        <w:pStyle w:val="af"/>
        <w:keepNext w:val="0"/>
        <w:spacing w:line="276" w:lineRule="auto"/>
        <w:ind w:firstLine="0"/>
        <w:contextualSpacing/>
      </w:pPr>
      <w:r w:rsidRPr="003605D0">
        <w:t xml:space="preserve">9.1. </w:t>
      </w:r>
      <w:proofErr w:type="gramStart"/>
      <w:r w:rsidRPr="003605D0">
        <w:t>Настоящий Договор вступает в силу с момента его подписания Сторонами и</w:t>
      </w:r>
      <w:r w:rsidR="001801E9" w:rsidRPr="003605D0">
        <w:t xml:space="preserve"> </w:t>
      </w:r>
      <w:r w:rsidRPr="003605D0">
        <w:t xml:space="preserve">действует в течение </w:t>
      </w:r>
      <w:r w:rsidR="003605D0" w:rsidRPr="003605D0">
        <w:t>24</w:t>
      </w:r>
      <w:r w:rsidRPr="003605D0">
        <w:t xml:space="preserve"> (</w:t>
      </w:r>
      <w:r w:rsidR="003605D0" w:rsidRPr="003605D0">
        <w:t>двадцати четырех</w:t>
      </w:r>
      <w:r w:rsidRPr="003605D0">
        <w:t xml:space="preserve">) месяцев с даты подписания Сторонами </w:t>
      </w:r>
      <w:r w:rsidR="008232EF" w:rsidRPr="003605D0">
        <w:t xml:space="preserve">«Акта о подключении </w:t>
      </w:r>
      <w:r w:rsidR="00DA4282">
        <w:t>У</w:t>
      </w:r>
      <w:r w:rsidR="008232EF" w:rsidRPr="003605D0">
        <w:t>слуги</w:t>
      </w:r>
      <w:r w:rsidR="004714D0" w:rsidRPr="004714D0">
        <w:t xml:space="preserve"> </w:t>
      </w:r>
      <w:r w:rsidR="004714D0" w:rsidRPr="003605D0">
        <w:t>по предоставлению ЦКС</w:t>
      </w:r>
      <w:r w:rsidR="008232EF" w:rsidRPr="003605D0">
        <w:t>»</w:t>
      </w:r>
      <w:r w:rsidR="00E5633C">
        <w:t xml:space="preserve"> либо до момента оказания услуг в объеме равном предельному по стоимости</w:t>
      </w:r>
      <w:r w:rsidR="004714D0">
        <w:t xml:space="preserve"> </w:t>
      </w:r>
      <w:r w:rsidR="00E5633C">
        <w:t>(п.3.1. договора) в зависимости от того, какое событие наступит раньше</w:t>
      </w:r>
      <w:r w:rsidRPr="003605D0">
        <w:t>.</w:t>
      </w:r>
      <w:proofErr w:type="gramEnd"/>
    </w:p>
    <w:p w:rsidR="000A3658" w:rsidRPr="007621CA" w:rsidRDefault="000A3658" w:rsidP="000C244C">
      <w:pPr>
        <w:pStyle w:val="af"/>
        <w:keepNext w:val="0"/>
        <w:spacing w:line="276" w:lineRule="auto"/>
        <w:ind w:firstLine="0"/>
      </w:pPr>
      <w:r w:rsidRPr="003605D0">
        <w:t>9.2. Настоящий Договор может быть расторгнут досрочно:</w:t>
      </w:r>
    </w:p>
    <w:p w:rsidR="000A3658" w:rsidRPr="007621CA" w:rsidRDefault="000A3658" w:rsidP="000C244C">
      <w:pPr>
        <w:pStyle w:val="af"/>
        <w:keepNext w:val="0"/>
        <w:spacing w:line="276" w:lineRule="auto"/>
        <w:ind w:left="360" w:firstLine="0"/>
      </w:pPr>
      <w:r w:rsidRPr="007621CA">
        <w:t>- при взаимном согласии Сторон в любое время, с погашением имеющейся задолженности на момент расторжения;</w:t>
      </w:r>
    </w:p>
    <w:p w:rsidR="000A3658" w:rsidRPr="007621CA" w:rsidRDefault="000A3658" w:rsidP="000C244C">
      <w:pPr>
        <w:pStyle w:val="af"/>
        <w:keepNext w:val="0"/>
        <w:spacing w:line="276" w:lineRule="auto"/>
        <w:ind w:left="360" w:firstLine="0"/>
      </w:pPr>
      <w:r w:rsidRPr="007621CA">
        <w:t>- в случае возбуждения против одной из Сторон дела о банкротстве и/или ее признания неплатежеспособной;</w:t>
      </w:r>
    </w:p>
    <w:p w:rsidR="000A3658" w:rsidRPr="007621CA" w:rsidRDefault="000A3658" w:rsidP="000C244C">
      <w:pPr>
        <w:pStyle w:val="af"/>
        <w:keepNext w:val="0"/>
        <w:spacing w:line="276" w:lineRule="auto"/>
        <w:ind w:left="360" w:firstLine="0"/>
      </w:pPr>
      <w:r w:rsidRPr="007621CA">
        <w:t>- в иных случаях, предусмотренных законодательством РФ или условиями настоящего Договора.</w:t>
      </w:r>
    </w:p>
    <w:p w:rsidR="000A3658" w:rsidRPr="007621CA" w:rsidRDefault="000A3658" w:rsidP="000C244C">
      <w:pPr>
        <w:pStyle w:val="af"/>
        <w:keepNext w:val="0"/>
        <w:spacing w:line="276" w:lineRule="auto"/>
        <w:ind w:firstLine="0"/>
      </w:pPr>
      <w:r w:rsidRPr="007621CA">
        <w:t>9.3. Договор может быть расторгнут в одностороннем порядке по инициативе ЗАКАЗЧИКА с предварительным письменным уведомлением ИСПОЛНИТЕЛЯ не менее чем за 30 (тридцать) календарных дней до предполагаемой даты расторжения.</w:t>
      </w:r>
    </w:p>
    <w:p w:rsidR="000A3658" w:rsidRPr="007621CA" w:rsidRDefault="000A3658" w:rsidP="000C244C">
      <w:pPr>
        <w:pStyle w:val="af"/>
        <w:keepNext w:val="0"/>
        <w:spacing w:line="276" w:lineRule="auto"/>
        <w:ind w:firstLine="0"/>
      </w:pPr>
      <w:r w:rsidRPr="007621CA">
        <w:t>9.4. Прекращение действия настоящего Договора не освобождает Стороны от проведения взаиморасчетов по Услугам, оказанным до даты его прекращения.</w:t>
      </w:r>
    </w:p>
    <w:p w:rsidR="004256BE" w:rsidRPr="007621CA" w:rsidRDefault="004256BE" w:rsidP="000C244C">
      <w:pPr>
        <w:pStyle w:val="af"/>
        <w:keepNext w:val="0"/>
        <w:spacing w:line="276" w:lineRule="auto"/>
        <w:ind w:firstLine="0"/>
      </w:pPr>
    </w:p>
    <w:p w:rsidR="00061D2B" w:rsidRPr="007621CA" w:rsidRDefault="00061D2B" w:rsidP="008232EF">
      <w:pPr>
        <w:pStyle w:val="af1"/>
        <w:spacing w:before="0" w:line="240" w:lineRule="auto"/>
        <w:jc w:val="center"/>
        <w:rPr>
          <w:rFonts w:ascii="Times New Roman" w:hAnsi="Times New Roman"/>
          <w:b/>
          <w:szCs w:val="24"/>
        </w:rPr>
      </w:pPr>
      <w:bookmarkStart w:id="0" w:name="_Toc356802547"/>
      <w:bookmarkStart w:id="1" w:name="_Toc356836414"/>
      <w:bookmarkStart w:id="2" w:name="_Toc411854784"/>
      <w:bookmarkStart w:id="3" w:name="_Toc414880934"/>
      <w:bookmarkStart w:id="4" w:name="_Toc430763101"/>
      <w:bookmarkStart w:id="5" w:name="_Toc479676913"/>
      <w:r w:rsidRPr="007621CA">
        <w:rPr>
          <w:rFonts w:ascii="Times New Roman" w:hAnsi="Times New Roman"/>
          <w:b/>
          <w:szCs w:val="24"/>
        </w:rPr>
        <w:t>10. РАЗРЕШЕНИЕ СПОРОВ</w:t>
      </w:r>
    </w:p>
    <w:p w:rsidR="00061D2B" w:rsidRPr="007621CA" w:rsidRDefault="00061D2B" w:rsidP="000C244C">
      <w:pPr>
        <w:pStyle w:val="a0"/>
        <w:numPr>
          <w:ilvl w:val="0"/>
          <w:numId w:val="0"/>
        </w:numPr>
        <w:spacing w:before="0" w:line="276" w:lineRule="auto"/>
        <w:jc w:val="both"/>
        <w:rPr>
          <w:iCs/>
          <w:sz w:val="24"/>
        </w:rPr>
      </w:pPr>
      <w:r w:rsidRPr="007621CA">
        <w:rPr>
          <w:b w:val="0"/>
          <w:iCs/>
          <w:sz w:val="24"/>
        </w:rPr>
        <w:t>10.1</w:t>
      </w:r>
      <w:r w:rsidRPr="007621CA">
        <w:rPr>
          <w:iCs/>
          <w:sz w:val="24"/>
        </w:rPr>
        <w:t xml:space="preserve">. </w:t>
      </w:r>
      <w:r w:rsidRPr="007621CA">
        <w:rPr>
          <w:b w:val="0"/>
          <w:iCs/>
          <w:sz w:val="24"/>
        </w:rPr>
        <w:t>Обращение Стороной в суд допускается только после предварительного направления претензии (второй) другой Стороне и получения ответа (или пропуска срока, установленного на ответ) этой Стороны.</w:t>
      </w:r>
    </w:p>
    <w:p w:rsidR="00061D2B" w:rsidRPr="007621CA" w:rsidRDefault="00061D2B" w:rsidP="000C244C">
      <w:pPr>
        <w:pStyle w:val="a8"/>
        <w:spacing w:after="0" w:line="276" w:lineRule="auto"/>
        <w:jc w:val="both"/>
        <w:rPr>
          <w:iCs/>
          <w:sz w:val="24"/>
        </w:rPr>
      </w:pPr>
      <w:r w:rsidRPr="007621CA">
        <w:rPr>
          <w:iCs/>
          <w:sz w:val="24"/>
        </w:rPr>
        <w:t>Заинтересованная Сторона направляет другой Стороне письменную претензию, подписанную уполномоченным лицом. Претензия направляется адресату заказным письмом с  уведомлением о вручении посредством почтовой связи либо с использованием иных средств связи, обеспечивающих фиксирование отправления, либо вручается под расписку.</w:t>
      </w:r>
    </w:p>
    <w:p w:rsidR="00061D2B" w:rsidRPr="007621CA" w:rsidRDefault="00061D2B" w:rsidP="000C244C">
      <w:pPr>
        <w:pStyle w:val="a8"/>
        <w:spacing w:after="0" w:line="276" w:lineRule="auto"/>
        <w:jc w:val="both"/>
        <w:rPr>
          <w:iCs/>
          <w:sz w:val="24"/>
        </w:rPr>
      </w:pPr>
      <w:r w:rsidRPr="007621CA">
        <w:rPr>
          <w:iCs/>
          <w:sz w:val="24"/>
        </w:rPr>
        <w:t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лица, подписавшего претензию (в случае направления претензии единоличным исполнительным органом общества/предприятия полномочия подтверждаются выпиской из ЕГРЮЛ). Указанные документы предоставляются в форме копий, заверенных печатью Стороны и подписью лица, уполномоченного действовать от имени Стороны. Претензия, направленная без документов, подтверждающих полномочия подписавшего ее лица (а также полномочия лица, заверившего копии), считается непредъявленной и рассмотрению не подлежит.</w:t>
      </w:r>
    </w:p>
    <w:p w:rsidR="00061D2B" w:rsidRPr="007621CA" w:rsidRDefault="00061D2B" w:rsidP="000C244C">
      <w:pPr>
        <w:pStyle w:val="a8"/>
        <w:spacing w:after="0" w:line="276" w:lineRule="auto"/>
        <w:jc w:val="both"/>
        <w:rPr>
          <w:iCs/>
          <w:sz w:val="24"/>
        </w:rPr>
      </w:pPr>
      <w:r w:rsidRPr="007621CA">
        <w:rPr>
          <w:iCs/>
          <w:sz w:val="24"/>
        </w:rPr>
        <w:t xml:space="preserve">Сторона, которой направлена претензия, обязана рассмотреть полученную претензию и в письменной форме уведомить заинтересованную Сторону о результатах ее рассмотрения в течение 21 (двадцати одного) рабочего дня со дня получения претензии с приложением обосновывающих документов, а также документов, подтверждающих полномочия лица, подписавшего ответ на претензию. Ответ на претензию направляется адресату заказным письмом с уведомлением о вручении посредством почтовой связи либо с использованием иных средств связи, обеспечивающих фиксирование отправления, либо вручается под расписку.  </w:t>
      </w:r>
    </w:p>
    <w:p w:rsidR="00755898" w:rsidRPr="004714D0" w:rsidRDefault="00060D5C" w:rsidP="00755898">
      <w:pPr>
        <w:pStyle w:val="af3"/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spacing w:before="60" w:after="60"/>
        <w:ind w:right="-20"/>
        <w:jc w:val="both"/>
        <w:rPr>
          <w:u w:val="single"/>
        </w:rPr>
      </w:pPr>
      <w:r w:rsidRPr="00060D5C">
        <w:rPr>
          <w:i/>
          <w:iCs/>
        </w:rPr>
        <w:t xml:space="preserve"> </w:t>
      </w:r>
      <w:r w:rsidR="00755898" w:rsidRPr="004714D0">
        <w:rPr>
          <w:i/>
          <w:iCs/>
          <w:u w:val="single"/>
        </w:rPr>
        <w:t xml:space="preserve">Вариант 1 (применяется в случае, если сторонами настоящего Договора являются организации и предприятия </w:t>
      </w:r>
      <w:proofErr w:type="spellStart"/>
      <w:r w:rsidR="00755898" w:rsidRPr="004714D0">
        <w:rPr>
          <w:i/>
          <w:iCs/>
          <w:u w:val="single"/>
        </w:rPr>
        <w:t>Госкорпорации</w:t>
      </w:r>
      <w:proofErr w:type="spellEnd"/>
      <w:r w:rsidR="00755898" w:rsidRPr="004714D0">
        <w:rPr>
          <w:i/>
          <w:iCs/>
          <w:u w:val="single"/>
        </w:rPr>
        <w:t xml:space="preserve"> «</w:t>
      </w:r>
      <w:proofErr w:type="spellStart"/>
      <w:r w:rsidR="00755898" w:rsidRPr="004714D0">
        <w:rPr>
          <w:i/>
          <w:iCs/>
          <w:u w:val="single"/>
        </w:rPr>
        <w:t>Росатом</w:t>
      </w:r>
      <w:proofErr w:type="spellEnd"/>
      <w:r w:rsidR="00755898" w:rsidRPr="004714D0">
        <w:rPr>
          <w:i/>
          <w:iCs/>
          <w:u w:val="single"/>
        </w:rPr>
        <w:t xml:space="preserve">»): </w:t>
      </w:r>
    </w:p>
    <w:p w:rsidR="00755898" w:rsidRPr="00C61945" w:rsidRDefault="00755898" w:rsidP="004714D0">
      <w:pPr>
        <w:pStyle w:val="af3"/>
        <w:ind w:left="0" w:firstLine="567"/>
        <w:jc w:val="both"/>
        <w:rPr>
          <w:color w:val="000000"/>
        </w:rPr>
      </w:pPr>
      <w:proofErr w:type="gramStart"/>
      <w:r w:rsidRPr="00C61945">
        <w:rPr>
          <w:color w:val="000000"/>
        </w:rPr>
        <w:t xml:space="preserve">Любой спор, разногласие или претензия, вытекающие из настоящего Договора и возникающие в связи с ним, в том числе связанные с его нарушением, заключением, изменением, прекращением или недействительностью, разрешаются путем арбитража, </w:t>
      </w:r>
      <w:proofErr w:type="spellStart"/>
      <w:r w:rsidRPr="00C61945">
        <w:rPr>
          <w:color w:val="000000"/>
        </w:rPr>
        <w:t>администрируемого</w:t>
      </w:r>
      <w:proofErr w:type="spellEnd"/>
      <w:r w:rsidRPr="00C61945">
        <w:rPr>
          <w:color w:val="000000"/>
        </w:rPr>
        <w:t xml:space="preserve"> Российским  Арбитражным центром при автономной некоммерческой организации «Российский институт современного арбитража» по разрешению споров в атомной отрасли в соответствии с Правилами Отделения Российского Арбитражного центра при автономной некоммерческой организации</w:t>
      </w:r>
      <w:proofErr w:type="gramEnd"/>
      <w:r w:rsidRPr="00C61945">
        <w:rPr>
          <w:color w:val="000000"/>
        </w:rPr>
        <w:t xml:space="preserve"> «Российский институт современного арбитража» по разрешению споров в атомной отрасли.</w:t>
      </w:r>
    </w:p>
    <w:p w:rsidR="00755898" w:rsidRPr="00C61945" w:rsidRDefault="00755898" w:rsidP="004714D0">
      <w:pPr>
        <w:pStyle w:val="af3"/>
        <w:ind w:left="0" w:firstLine="567"/>
        <w:jc w:val="both"/>
        <w:rPr>
          <w:color w:val="000000"/>
        </w:rPr>
      </w:pPr>
      <w:r w:rsidRPr="00C61945">
        <w:rPr>
          <w:color w:val="000000"/>
        </w:rPr>
        <w:t>Стороны соглашаются, что для целей направления письменных заявлений, сообщений и иных письменных документов будут использоваться следующие адреса электронной почты:</w:t>
      </w:r>
    </w:p>
    <w:p w:rsidR="00755898" w:rsidRPr="00C61945" w:rsidRDefault="00755898" w:rsidP="00755898">
      <w:pPr>
        <w:suppressAutoHyphens/>
        <w:ind w:firstLine="567"/>
        <w:rPr>
          <w:bCs/>
        </w:rPr>
      </w:pPr>
      <w:r w:rsidRPr="00C61945">
        <w:rPr>
          <w:bCs/>
        </w:rPr>
        <w:t>Исполнитель: _____________</w:t>
      </w:r>
    </w:p>
    <w:p w:rsidR="00755898" w:rsidRPr="00C61945" w:rsidRDefault="00755898" w:rsidP="00755898">
      <w:pPr>
        <w:suppressAutoHyphens/>
        <w:ind w:firstLine="567"/>
      </w:pPr>
      <w:r w:rsidRPr="00C61945">
        <w:rPr>
          <w:bCs/>
        </w:rPr>
        <w:t xml:space="preserve">Заказчик: </w:t>
      </w:r>
      <w:hyperlink r:id="rId12" w:history="1">
        <w:r w:rsidRPr="00C61945">
          <w:rPr>
            <w:color w:val="0000FF"/>
            <w:u w:val="single"/>
            <w:lang w:val="en-US"/>
          </w:rPr>
          <w:t>info</w:t>
        </w:r>
        <w:r w:rsidRPr="00C61945">
          <w:rPr>
            <w:color w:val="0000FF"/>
            <w:u w:val="single"/>
          </w:rPr>
          <w:t>@с</w:t>
        </w:r>
        <w:r w:rsidRPr="00C61945">
          <w:rPr>
            <w:color w:val="0000FF"/>
            <w:u w:val="single"/>
            <w:lang w:val="en-US"/>
          </w:rPr>
          <w:t>onsyst</w:t>
        </w:r>
        <w:r w:rsidRPr="00C61945">
          <w:rPr>
            <w:color w:val="0000FF"/>
            <w:u w:val="single"/>
          </w:rPr>
          <w:t>-</w:t>
        </w:r>
        <w:r w:rsidRPr="00C61945">
          <w:rPr>
            <w:color w:val="0000FF"/>
            <w:u w:val="single"/>
            <w:lang w:val="en-US"/>
          </w:rPr>
          <w:t>os</w:t>
        </w:r>
        <w:r w:rsidRPr="00C61945">
          <w:rPr>
            <w:color w:val="0000FF"/>
            <w:u w:val="single"/>
          </w:rPr>
          <w:t>.</w:t>
        </w:r>
        <w:r w:rsidRPr="00C61945">
          <w:rPr>
            <w:color w:val="0000FF"/>
            <w:u w:val="single"/>
            <w:lang w:val="en-US"/>
          </w:rPr>
          <w:t>ru</w:t>
        </w:r>
      </w:hyperlink>
    </w:p>
    <w:p w:rsidR="00755898" w:rsidRPr="00C61945" w:rsidRDefault="00755898" w:rsidP="004714D0">
      <w:pPr>
        <w:pStyle w:val="af3"/>
        <w:ind w:left="0" w:firstLine="567"/>
        <w:jc w:val="both"/>
        <w:rPr>
          <w:color w:val="000000"/>
        </w:rPr>
      </w:pPr>
      <w:r w:rsidRPr="00C61945">
        <w:rPr>
          <w:color w:val="000000"/>
        </w:rPr>
        <w:t>В случае изменения указанного выше адреса электронной почты Сторона обязуется незамедлительно сообщить о таком изменении другой Стороне, а в случае, если арбитраж уже начат, также Отделению Российского арбитражного центра при автономной некоммерческой организации «Российский институт современного арбитража» по разрешению споров в атомной отрасли. В ином случае Сторона несет все негативные последствия направления письменных заявлений, сообщений и иных письменных документов по неактуальному адресу электронной почты.</w:t>
      </w:r>
    </w:p>
    <w:p w:rsidR="00755898" w:rsidRPr="00C61945" w:rsidRDefault="00755898" w:rsidP="004714D0">
      <w:pPr>
        <w:pStyle w:val="af3"/>
        <w:ind w:left="0" w:firstLine="567"/>
        <w:jc w:val="both"/>
        <w:rPr>
          <w:color w:val="000000"/>
        </w:rPr>
      </w:pPr>
      <w:r w:rsidRPr="00C61945">
        <w:rPr>
          <w:color w:val="000000"/>
        </w:rPr>
        <w:t>Стороны принимают на себя обязанность добровольно исполнять арбитражное решение.</w:t>
      </w:r>
    </w:p>
    <w:p w:rsidR="00755898" w:rsidRPr="00C61945" w:rsidRDefault="00755898" w:rsidP="004714D0">
      <w:pPr>
        <w:pStyle w:val="af3"/>
        <w:ind w:left="0" w:firstLine="567"/>
        <w:jc w:val="both"/>
        <w:rPr>
          <w:color w:val="000000"/>
        </w:rPr>
      </w:pPr>
      <w:proofErr w:type="gramStart"/>
      <w:r w:rsidRPr="00C61945">
        <w:rPr>
          <w:color w:val="000000"/>
        </w:rPr>
        <w:t>Стороны прямо соглашаются, что в случае, если заявление об отводе арбитра не было удовлетворено Президиумом Российского арбитражного центра в соответствии с Правилами Отделения Российского арбитражного центра при автономной некоммерческой организации «Российский институт современного арбитража» по разрешению споров в атомной отрасли, Сторона, заявляющая отвод, не вправе подавать в компетентный суд заявление об удовлетворении отвода.</w:t>
      </w:r>
      <w:proofErr w:type="gramEnd"/>
    </w:p>
    <w:p w:rsidR="00755898" w:rsidRPr="00C61945" w:rsidRDefault="00755898" w:rsidP="004714D0">
      <w:pPr>
        <w:pStyle w:val="af3"/>
        <w:ind w:left="0" w:firstLine="567"/>
        <w:jc w:val="both"/>
        <w:rPr>
          <w:color w:val="000000"/>
        </w:rPr>
      </w:pPr>
      <w:r w:rsidRPr="00C61945">
        <w:rPr>
          <w:color w:val="000000"/>
        </w:rPr>
        <w:t>Стороны прямо соглашаются, что в случае, если Состав арбитража выносит постановление о наличии у него компетенции в качестве вопроса предварительного характера, Стороны не вправе подавать в компетентный суд заявление об отсутствии у Состава арбитража компетенции.</w:t>
      </w:r>
    </w:p>
    <w:p w:rsidR="00755898" w:rsidRPr="00C61945" w:rsidRDefault="00755898" w:rsidP="004714D0">
      <w:pPr>
        <w:pStyle w:val="af3"/>
        <w:widowControl w:val="0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C61945">
        <w:rPr>
          <w:color w:val="000000"/>
        </w:rPr>
        <w:t>Стороны прямо соглашаются, что арбитражное решение является окончательным для Сторон и отмене не подлежит.</w:t>
      </w:r>
    </w:p>
    <w:p w:rsidR="00755898" w:rsidRPr="00C61945" w:rsidRDefault="00755898" w:rsidP="004714D0">
      <w:pPr>
        <w:pStyle w:val="af3"/>
        <w:suppressAutoHyphens/>
        <w:spacing w:line="276" w:lineRule="auto"/>
        <w:ind w:left="0" w:firstLine="567"/>
        <w:jc w:val="both"/>
      </w:pPr>
      <w:r w:rsidRPr="00C61945">
        <w:rPr>
          <w:color w:val="000000"/>
        </w:rPr>
        <w:t>В случаях, предусмотренных статьёй 25 Правил Отделения Российского арбитражного центра при автономной некоммерческой организации «Российский институт современного арбитража» по разрешению споров в атомной отрасли, Сторонами может быть заключено соглашение о рассмотрении спора в рамках ускоренной процедуры арбитража.</w:t>
      </w:r>
    </w:p>
    <w:p w:rsidR="00755898" w:rsidRPr="004714D0" w:rsidRDefault="00755898" w:rsidP="004714D0">
      <w:pPr>
        <w:pStyle w:val="af3"/>
        <w:shd w:val="clear" w:color="auto" w:fill="FFFFFF"/>
        <w:spacing w:before="60" w:after="60"/>
        <w:ind w:left="0" w:right="-20" w:firstLine="567"/>
        <w:jc w:val="both"/>
        <w:rPr>
          <w:i/>
          <w:iCs/>
          <w:u w:val="single"/>
        </w:rPr>
      </w:pPr>
      <w:r w:rsidRPr="004714D0">
        <w:rPr>
          <w:i/>
          <w:iCs/>
          <w:u w:val="single"/>
        </w:rPr>
        <w:t xml:space="preserve">Вариант 2 (применяется в случае, если сторонами настоящего Договора являются внешние организации) </w:t>
      </w:r>
    </w:p>
    <w:p w:rsidR="00755898" w:rsidRPr="00C61945" w:rsidRDefault="00755898" w:rsidP="004714D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61945">
        <w:rPr>
          <w:color w:val="000000"/>
        </w:rPr>
        <w:t>Любой спор, разногласие, претензия или требование, вытекающие из настоящего Договора и возникающие в связи с ним, в том числе связанные с его нарушением, заключением, изменением, прекращением или недействительностью, разрешаются по выбору истца:</w:t>
      </w:r>
    </w:p>
    <w:p w:rsidR="00755898" w:rsidRPr="00C61945" w:rsidRDefault="00755898" w:rsidP="004714D0">
      <w:pPr>
        <w:ind w:firstLine="709"/>
        <w:jc w:val="both"/>
        <w:rPr>
          <w:color w:val="000000"/>
        </w:rPr>
      </w:pPr>
      <w:r w:rsidRPr="00C61945">
        <w:rPr>
          <w:color w:val="000000"/>
        </w:rPr>
        <w:t xml:space="preserve">1) путем арбитража, </w:t>
      </w:r>
      <w:proofErr w:type="spellStart"/>
      <w:r w:rsidRPr="00C61945">
        <w:rPr>
          <w:color w:val="000000"/>
        </w:rPr>
        <w:t>администрируемого</w:t>
      </w:r>
      <w:proofErr w:type="spellEnd"/>
      <w:r w:rsidRPr="00C61945">
        <w:rPr>
          <w:color w:val="000000"/>
        </w:rPr>
        <w:t xml:space="preserve"> Российским арбитражным центром при автономной некоммерческой организации «Российский институт современного арбитража» в соответствии с положениями Арбитражного регламента.</w:t>
      </w:r>
    </w:p>
    <w:p w:rsidR="00755898" w:rsidRPr="00C61945" w:rsidRDefault="00755898" w:rsidP="004714D0">
      <w:pPr>
        <w:ind w:firstLine="709"/>
        <w:jc w:val="both"/>
        <w:rPr>
          <w:color w:val="000000"/>
        </w:rPr>
      </w:pPr>
      <w:r w:rsidRPr="00C61945">
        <w:rPr>
          <w:color w:val="000000"/>
        </w:rPr>
        <w:t>Стороны соглашаются, что для целей направления письменных заявлений, сообщений и иных письменных документов будут использоваться следующие адреса электронной почты:</w:t>
      </w:r>
    </w:p>
    <w:p w:rsidR="00755898" w:rsidRPr="00C61945" w:rsidRDefault="00755898" w:rsidP="004714D0">
      <w:pPr>
        <w:suppressAutoHyphens/>
        <w:ind w:firstLine="709"/>
        <w:jc w:val="both"/>
        <w:rPr>
          <w:bCs/>
        </w:rPr>
      </w:pPr>
      <w:r w:rsidRPr="00C61945">
        <w:rPr>
          <w:bCs/>
        </w:rPr>
        <w:t>Исполнитель: _____________</w:t>
      </w:r>
    </w:p>
    <w:p w:rsidR="00755898" w:rsidRPr="00C61945" w:rsidRDefault="00755898" w:rsidP="004714D0">
      <w:pPr>
        <w:suppressAutoHyphens/>
        <w:ind w:firstLine="709"/>
        <w:jc w:val="both"/>
      </w:pPr>
      <w:r w:rsidRPr="00C61945">
        <w:rPr>
          <w:bCs/>
        </w:rPr>
        <w:t xml:space="preserve">Заказчик: </w:t>
      </w:r>
      <w:hyperlink r:id="rId13" w:history="1">
        <w:r w:rsidRPr="00C61945">
          <w:rPr>
            <w:color w:val="0000FF"/>
            <w:u w:val="single"/>
            <w:lang w:val="en-US"/>
          </w:rPr>
          <w:t>info</w:t>
        </w:r>
        <w:r w:rsidRPr="00C61945">
          <w:rPr>
            <w:color w:val="0000FF"/>
            <w:u w:val="single"/>
          </w:rPr>
          <w:t>@с</w:t>
        </w:r>
        <w:r w:rsidRPr="00C61945">
          <w:rPr>
            <w:color w:val="0000FF"/>
            <w:u w:val="single"/>
            <w:lang w:val="en-US"/>
          </w:rPr>
          <w:t>onsyst</w:t>
        </w:r>
        <w:r w:rsidRPr="00C61945">
          <w:rPr>
            <w:color w:val="0000FF"/>
            <w:u w:val="single"/>
          </w:rPr>
          <w:t>-</w:t>
        </w:r>
        <w:r w:rsidRPr="00C61945">
          <w:rPr>
            <w:color w:val="0000FF"/>
            <w:u w:val="single"/>
            <w:lang w:val="en-US"/>
          </w:rPr>
          <w:t>os</w:t>
        </w:r>
        <w:r w:rsidRPr="00C61945">
          <w:rPr>
            <w:color w:val="0000FF"/>
            <w:u w:val="single"/>
          </w:rPr>
          <w:t>.</w:t>
        </w:r>
        <w:r w:rsidRPr="00C61945">
          <w:rPr>
            <w:color w:val="0000FF"/>
            <w:u w:val="single"/>
            <w:lang w:val="en-US"/>
          </w:rPr>
          <w:t>ru</w:t>
        </w:r>
      </w:hyperlink>
    </w:p>
    <w:p w:rsidR="00755898" w:rsidRPr="00C61945" w:rsidRDefault="00755898" w:rsidP="004714D0">
      <w:pPr>
        <w:ind w:firstLine="709"/>
        <w:jc w:val="both"/>
        <w:rPr>
          <w:color w:val="000000"/>
        </w:rPr>
      </w:pPr>
      <w:r w:rsidRPr="00C61945">
        <w:rPr>
          <w:color w:val="000000"/>
        </w:rPr>
        <w:t>В случае изменения указанного выше адреса электронной почты Сторона обязуется незамедлительно сообщить о таком изменении другой Стороне, а в случае, если арбитраж уже начат, также Российскому арбитражному центру при автономной некоммерческой организации «Российский институт современного арбитража». В ином случае Сторона несет все негативные последствия направления письменных заявлений, сообщений и иных письменных документов по неактуальному адресу электронной почты.</w:t>
      </w:r>
    </w:p>
    <w:p w:rsidR="00755898" w:rsidRPr="00C61945" w:rsidRDefault="00755898" w:rsidP="004714D0">
      <w:pPr>
        <w:ind w:firstLine="709"/>
        <w:jc w:val="both"/>
        <w:rPr>
          <w:color w:val="000000"/>
        </w:rPr>
      </w:pPr>
      <w:r w:rsidRPr="00C61945">
        <w:rPr>
          <w:color w:val="000000"/>
        </w:rPr>
        <w:t>Стороны принимают на себя обязанность добровольно исполнять арбитражное решение.</w:t>
      </w:r>
    </w:p>
    <w:p w:rsidR="00755898" w:rsidRPr="00C61945" w:rsidRDefault="00755898" w:rsidP="004714D0">
      <w:pPr>
        <w:ind w:firstLine="709"/>
        <w:jc w:val="both"/>
        <w:rPr>
          <w:color w:val="000000"/>
        </w:rPr>
      </w:pPr>
      <w:r w:rsidRPr="00C61945">
        <w:rPr>
          <w:color w:val="000000"/>
        </w:rPr>
        <w:t>Решение, вынесенное по итогам арбитража, является окончательным для Сторон и отмене не подлежит.</w:t>
      </w:r>
    </w:p>
    <w:p w:rsidR="00755898" w:rsidRPr="00C61945" w:rsidRDefault="00755898" w:rsidP="004714D0">
      <w:pPr>
        <w:ind w:firstLine="709"/>
        <w:jc w:val="both"/>
        <w:rPr>
          <w:color w:val="000000"/>
        </w:rPr>
      </w:pPr>
      <w:r w:rsidRPr="00C61945">
        <w:t>В случаях, предусмотренных главой 7 Регламента Российского арбитражного центра при автономной некоммерческой организации «Российский институт современного арбитража», Сторонами может быть заключено соглашение о рассмотрении спора в рамках ускоренной процедуры арбитража.</w:t>
      </w:r>
    </w:p>
    <w:p w:rsidR="00755898" w:rsidRPr="00C61945" w:rsidRDefault="00755898" w:rsidP="004714D0">
      <w:pPr>
        <w:ind w:firstLine="709"/>
        <w:jc w:val="both"/>
        <w:rPr>
          <w:i/>
          <w:color w:val="000000"/>
        </w:rPr>
      </w:pPr>
      <w:r w:rsidRPr="00C61945">
        <w:rPr>
          <w:i/>
          <w:color w:val="000000"/>
        </w:rPr>
        <w:t>либо</w:t>
      </w:r>
    </w:p>
    <w:p w:rsidR="00755898" w:rsidRPr="00C61945" w:rsidRDefault="00755898" w:rsidP="004714D0">
      <w:pPr>
        <w:ind w:firstLine="709"/>
        <w:jc w:val="both"/>
      </w:pPr>
      <w:r w:rsidRPr="00C61945">
        <w:rPr>
          <w:color w:val="000000"/>
        </w:rPr>
        <w:t>2) </w:t>
      </w:r>
      <w:r w:rsidRPr="00C61945">
        <w:rPr>
          <w:i/>
          <w:color w:val="000000"/>
        </w:rPr>
        <w:t>(вариант для внешнего контрагента – резидента Российской Федерации)</w:t>
      </w:r>
      <w:r w:rsidRPr="00C61945">
        <w:rPr>
          <w:color w:val="000000"/>
        </w:rPr>
        <w:t xml:space="preserve"> </w:t>
      </w:r>
      <w:r w:rsidRPr="00C61945">
        <w:t>в Международном коммерческом арбитражном суде при Торгово-промышленной палате Российской Федерации в соответствии с Правилами арбитража внутренних споров. Арбитражное решение является для Сторон окончательным;</w:t>
      </w:r>
    </w:p>
    <w:p w:rsidR="00755898" w:rsidRPr="00C61945" w:rsidRDefault="00755898" w:rsidP="004714D0">
      <w:pPr>
        <w:ind w:firstLine="709"/>
        <w:jc w:val="both"/>
      </w:pPr>
      <w:r w:rsidRPr="00C61945">
        <w:rPr>
          <w:i/>
        </w:rPr>
        <w:t>(вариант для внешнего контрагента, который не является резидентом Российской Федерации)</w:t>
      </w:r>
      <w:r w:rsidRPr="00C61945">
        <w:rPr>
          <w:b/>
        </w:rPr>
        <w:t xml:space="preserve"> </w:t>
      </w:r>
      <w:r w:rsidRPr="00C61945">
        <w:t>в Международном коммерческом арбитражном суде при Торгово-промышленной палате Российской Федерации в соответствии с Правилами арбитража международных коммерческих споров. Арбитражное решение является для Сторон окончательным.</w:t>
      </w:r>
    </w:p>
    <w:p w:rsidR="00755898" w:rsidRPr="00C61945" w:rsidRDefault="00755898" w:rsidP="004714D0">
      <w:pPr>
        <w:ind w:firstLine="709"/>
        <w:jc w:val="both"/>
        <w:rPr>
          <w:i/>
        </w:rPr>
      </w:pPr>
      <w:r w:rsidRPr="00C61945">
        <w:rPr>
          <w:i/>
        </w:rPr>
        <w:t>либо</w:t>
      </w:r>
    </w:p>
    <w:p w:rsidR="00755898" w:rsidRPr="00C61945" w:rsidRDefault="00755898" w:rsidP="004714D0">
      <w:pPr>
        <w:pStyle w:val="af3"/>
        <w:shd w:val="clear" w:color="auto" w:fill="FFFFFF"/>
        <w:spacing w:before="60" w:after="60"/>
        <w:ind w:left="0" w:right="-20" w:firstLine="709"/>
        <w:jc w:val="both"/>
        <w:rPr>
          <w:i/>
          <w:iCs/>
        </w:rPr>
      </w:pPr>
      <w:r w:rsidRPr="00C61945">
        <w:t xml:space="preserve">3) в порядке арбитража (третейского разбирательства), </w:t>
      </w:r>
      <w:proofErr w:type="spellStart"/>
      <w:r w:rsidRPr="00C61945">
        <w:t>администрируемого</w:t>
      </w:r>
      <w:proofErr w:type="spellEnd"/>
      <w:r w:rsidRPr="00C61945">
        <w:t xml:space="preserve">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 Вынесенное третейским судом решение будет окончательным, обязательным для Сторон и не подлежит оспариванию.</w:t>
      </w:r>
    </w:p>
    <w:p w:rsidR="00DC1E9C" w:rsidRPr="007621CA" w:rsidRDefault="00DC1E9C" w:rsidP="000C244C">
      <w:pPr>
        <w:suppressAutoHyphens/>
        <w:spacing w:line="276" w:lineRule="auto"/>
        <w:jc w:val="both"/>
        <w:rPr>
          <w:bCs/>
        </w:rPr>
      </w:pPr>
    </w:p>
    <w:p w:rsidR="00061D2B" w:rsidRPr="007621CA" w:rsidRDefault="00061D2B" w:rsidP="00DC1E9C">
      <w:pPr>
        <w:pStyle w:val="af1"/>
        <w:spacing w:before="0" w:line="240" w:lineRule="auto"/>
        <w:ind w:left="426"/>
        <w:jc w:val="center"/>
        <w:rPr>
          <w:rFonts w:ascii="Times New Roman" w:hAnsi="Times New Roman"/>
          <w:b/>
          <w:bCs/>
          <w:szCs w:val="24"/>
        </w:rPr>
      </w:pPr>
      <w:r w:rsidRPr="007621CA">
        <w:rPr>
          <w:rFonts w:ascii="Times New Roman" w:hAnsi="Times New Roman"/>
          <w:b/>
          <w:bCs/>
          <w:szCs w:val="24"/>
        </w:rPr>
        <w:t>11. ПОЛОЖЕНИЯ О РАСКРЫТИИ ИНФОРМАЦИИ О СОБСТВЕННИКАХ И РУКОВОДИТЕЛЯХ</w:t>
      </w:r>
    </w:p>
    <w:p w:rsidR="00061D2B" w:rsidRPr="007621CA" w:rsidRDefault="00061D2B" w:rsidP="000C244C">
      <w:pPr>
        <w:pStyle w:val="af"/>
        <w:keepNext w:val="0"/>
        <w:spacing w:line="276" w:lineRule="auto"/>
        <w:ind w:firstLine="0"/>
      </w:pPr>
      <w:r w:rsidRPr="007621CA">
        <w:t xml:space="preserve">11.1. ИСПОЛНИТЕЛЬ гарантирует </w:t>
      </w:r>
      <w:r w:rsidRPr="007621CA">
        <w:rPr>
          <w:iCs/>
        </w:rPr>
        <w:t>ЗАКАЗЧИКУ</w:t>
      </w:r>
      <w:r w:rsidRPr="007621CA">
        <w:t xml:space="preserve">, что сведения и документы в отношении всей цепочки собственников и руководителей, включая бенефициаров (в том числе конечных), ИСПОЛНИТЕЛЯ, переданные </w:t>
      </w:r>
      <w:r w:rsidRPr="007621CA">
        <w:rPr>
          <w:iCs/>
        </w:rPr>
        <w:t>ЗАКАЗЧИКУ</w:t>
      </w:r>
      <w:r w:rsidRPr="007621CA">
        <w:t xml:space="preserve">, (далее – Сведения), направленные с адреса электронной почты ИСПОЛНИТЕЛЯ _______@_______ на адрес электронной почты </w:t>
      </w:r>
      <w:r w:rsidRPr="007621CA">
        <w:rPr>
          <w:iCs/>
        </w:rPr>
        <w:t>ЗАКАЗЧИКА</w:t>
      </w:r>
      <w:r w:rsidRPr="007621CA">
        <w:t xml:space="preserve"> </w:t>
      </w:r>
      <w:hyperlink r:id="rId14" w:history="1">
        <w:r w:rsidRPr="007621CA">
          <w:rPr>
            <w:rStyle w:val="afe"/>
            <w:lang w:val="en-US"/>
          </w:rPr>
          <w:t>info</w:t>
        </w:r>
        <w:r w:rsidRPr="007621CA">
          <w:rPr>
            <w:rStyle w:val="afe"/>
          </w:rPr>
          <w:t>@с</w:t>
        </w:r>
        <w:r w:rsidRPr="007621CA">
          <w:rPr>
            <w:rStyle w:val="afe"/>
            <w:lang w:val="en-US"/>
          </w:rPr>
          <w:t>onsyst</w:t>
        </w:r>
        <w:r w:rsidRPr="007621CA">
          <w:rPr>
            <w:rStyle w:val="afe"/>
          </w:rPr>
          <w:t>-</w:t>
        </w:r>
        <w:r w:rsidRPr="007621CA">
          <w:rPr>
            <w:rStyle w:val="afe"/>
            <w:lang w:val="en-US"/>
          </w:rPr>
          <w:t>os</w:t>
        </w:r>
        <w:r w:rsidRPr="007621CA">
          <w:rPr>
            <w:rStyle w:val="afe"/>
          </w:rPr>
          <w:t>.</w:t>
        </w:r>
        <w:r w:rsidRPr="007621CA">
          <w:rPr>
            <w:rStyle w:val="afe"/>
            <w:lang w:val="en-US"/>
          </w:rPr>
          <w:t>ru</w:t>
        </w:r>
      </w:hyperlink>
      <w:r w:rsidRPr="007621CA">
        <w:t xml:space="preserve"> являются полными, точными и достоверными.</w:t>
      </w:r>
    </w:p>
    <w:p w:rsidR="00061D2B" w:rsidRPr="007621CA" w:rsidRDefault="00061D2B" w:rsidP="000C244C">
      <w:pPr>
        <w:pStyle w:val="af"/>
        <w:keepNext w:val="0"/>
        <w:tabs>
          <w:tab w:val="left" w:pos="0"/>
        </w:tabs>
        <w:spacing w:line="276" w:lineRule="auto"/>
        <w:ind w:firstLine="0"/>
      </w:pPr>
      <w:r w:rsidRPr="007621CA">
        <w:t xml:space="preserve">11.2. При изменении Сведений ИСПОЛНИТЕЛЬ обязан не позднее 5 (пяти) дней с момента таких изменений направить </w:t>
      </w:r>
      <w:r w:rsidRPr="007621CA">
        <w:rPr>
          <w:iCs/>
        </w:rPr>
        <w:t>ЗАКАЗЧИКУ</w:t>
      </w:r>
      <w:r w:rsidRPr="007621CA">
        <w:t xml:space="preserve"> соответствующее письменное уведомление с приложением копий подтверждающих документов, заверенных нотариусом или уполномоченным должностным лицом ИСПОЛНИТЕЛЯ.</w:t>
      </w:r>
    </w:p>
    <w:p w:rsidR="00061D2B" w:rsidRPr="007621CA" w:rsidRDefault="00061D2B" w:rsidP="000C244C">
      <w:pPr>
        <w:pStyle w:val="af"/>
        <w:keepNext w:val="0"/>
        <w:spacing w:line="276" w:lineRule="auto"/>
        <w:ind w:firstLine="0"/>
      </w:pPr>
      <w:r w:rsidRPr="007621CA">
        <w:t>11.3. Сведения предоставляются/заполня</w:t>
      </w:r>
      <w:r w:rsidR="00CF57EA">
        <w:t>ю</w:t>
      </w:r>
      <w:r w:rsidRPr="007621CA">
        <w:t>тся ИСПОЛНИТЕЛЕМ только в отношении тех физических лиц, в отношении которых у ИСПОЛНИТЕЛЯ имеются соответствующие согласия таких физических лиц - субъектов персональных данных, на раскрытие и обработку третьими лицами их персональных данных</w:t>
      </w:r>
      <w:r w:rsidR="00DC1E9C">
        <w:t>.</w:t>
      </w:r>
    </w:p>
    <w:p w:rsidR="00061D2B" w:rsidRPr="007621CA" w:rsidRDefault="00061D2B" w:rsidP="000C244C">
      <w:pPr>
        <w:pStyle w:val="af"/>
        <w:keepNext w:val="0"/>
        <w:spacing w:line="276" w:lineRule="auto"/>
        <w:ind w:firstLine="0"/>
      </w:pPr>
      <w:r w:rsidRPr="007621CA">
        <w:t xml:space="preserve">11.4. ИСПОЛНИТЕЛЬ настоящим выдает свое согласие и подтверждает получение им всех требуемых в соответствии с действующим законодательством Российской Федерации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 предоставленных Сведений </w:t>
      </w:r>
      <w:r w:rsidRPr="007621CA">
        <w:rPr>
          <w:iCs/>
        </w:rPr>
        <w:t>ЗАКАЗЧИКОМ</w:t>
      </w:r>
      <w:r w:rsidRPr="007621CA">
        <w:t xml:space="preserve">, а также на раскрытие ИСПОЛНИТЕЛЕМ Сведений, полностью или частично, компетентным органам государственной власти (в том числе Федеральной налоговой службе, Минэнерго России, Росфинмониторингу, Правительству Российской Федерации) и последующую обработку Сведений такими органами (далее – Раскрытие). ИСПОЛНИТЕЛЬ освобождает </w:t>
      </w:r>
      <w:r w:rsidRPr="007621CA">
        <w:rPr>
          <w:iCs/>
        </w:rPr>
        <w:t>ЗАКАЗЧИКА</w:t>
      </w:r>
      <w:r w:rsidRPr="007621CA">
        <w:t xml:space="preserve"> от любой ответственности в связи с Раскрытием, в том числе возмещает </w:t>
      </w:r>
      <w:r w:rsidRPr="007621CA">
        <w:rPr>
          <w:iCs/>
        </w:rPr>
        <w:t>ЗАКАЗЧИКУ</w:t>
      </w:r>
      <w:r w:rsidRPr="007621CA">
        <w:t xml:space="preserve"> убытки, понесенные в связи с предъявлением </w:t>
      </w:r>
      <w:r w:rsidRPr="007621CA">
        <w:rPr>
          <w:iCs/>
        </w:rPr>
        <w:t>ЗАКАЗЧИКУ</w:t>
      </w:r>
      <w:r w:rsidRPr="007621CA">
        <w:t xml:space="preserve"> претензий, исков и требований любыми третьими лицами, чьи права были или могли быть нарушены таким Раскрытием.</w:t>
      </w:r>
    </w:p>
    <w:p w:rsidR="00061D2B" w:rsidRPr="007621CA" w:rsidRDefault="00061D2B" w:rsidP="00DC1E9C">
      <w:pPr>
        <w:pStyle w:val="af"/>
        <w:keepNext w:val="0"/>
        <w:spacing w:line="276" w:lineRule="auto"/>
        <w:ind w:firstLine="0"/>
      </w:pPr>
      <w:r w:rsidRPr="007621CA">
        <w:t xml:space="preserve">11.5. ИСПОЛНИТЕЛЬ и </w:t>
      </w:r>
      <w:r w:rsidRPr="007621CA">
        <w:rPr>
          <w:iCs/>
        </w:rPr>
        <w:t>ЗАКАЗЧИК</w:t>
      </w:r>
      <w:r w:rsidRPr="007621CA">
        <w:t xml:space="preserve"> подтверждают, что условия настоящего Договора о предоставлении Сведений и о поддержании их актуальными признаны ими существенными условиями настоящего Договора в соответствии со статьей 432 Гражданского кодекса Российской Федерации.</w:t>
      </w:r>
    </w:p>
    <w:p w:rsidR="00061D2B" w:rsidRPr="007621CA" w:rsidRDefault="00061D2B" w:rsidP="000C244C">
      <w:pPr>
        <w:pStyle w:val="af"/>
        <w:keepNext w:val="0"/>
        <w:spacing w:line="276" w:lineRule="auto"/>
        <w:ind w:firstLine="0"/>
      </w:pPr>
      <w:r w:rsidRPr="007621CA">
        <w:t xml:space="preserve">11.6. Если специальной нормой части второй Гражданского кодекса Российской Федерации не установлено иное, отказ от предоставления, несвоевременное и (или) недостоверное и (или) неполное предоставление Сведений (в том числе уведомлений об изменениях с подтверждающими документами) является основанием для одностороннего отказа </w:t>
      </w:r>
      <w:r w:rsidRPr="007621CA">
        <w:rPr>
          <w:iCs/>
        </w:rPr>
        <w:t>ЗАКАЗЧИКА</w:t>
      </w:r>
      <w:r w:rsidRPr="007621CA">
        <w:t xml:space="preserve"> от исполнения Договора</w:t>
      </w:r>
      <w:r w:rsidR="00DC1E9C">
        <w:t>.</w:t>
      </w:r>
    </w:p>
    <w:p w:rsidR="00061D2B" w:rsidRDefault="00061D2B" w:rsidP="000C244C">
      <w:pPr>
        <w:pStyle w:val="af"/>
        <w:keepNext w:val="0"/>
        <w:spacing w:line="276" w:lineRule="auto"/>
        <w:ind w:firstLine="0"/>
      </w:pPr>
      <w:r w:rsidRPr="007621CA">
        <w:t>11.7. Договор считается расторгнутым с даты получения ИСПОЛНИТЕЛЕМ соответствующего письменного уведомления ЗАКАЗЧИКА, если более поздняя дата не будет установлена в уведомлении.</w:t>
      </w:r>
    </w:p>
    <w:p w:rsidR="00DC1E9C" w:rsidRPr="007621CA" w:rsidRDefault="00DC1E9C" w:rsidP="000C244C">
      <w:pPr>
        <w:pStyle w:val="af"/>
        <w:keepNext w:val="0"/>
        <w:spacing w:line="276" w:lineRule="auto"/>
        <w:ind w:firstLine="0"/>
      </w:pPr>
    </w:p>
    <w:p w:rsidR="00C35427" w:rsidRPr="007621CA" w:rsidRDefault="00C35427" w:rsidP="00DC1E9C">
      <w:pPr>
        <w:pStyle w:val="af1"/>
        <w:tabs>
          <w:tab w:val="clear" w:pos="680"/>
          <w:tab w:val="left" w:pos="426"/>
          <w:tab w:val="left" w:pos="567"/>
        </w:tabs>
        <w:spacing w:before="0" w:line="240" w:lineRule="auto"/>
        <w:ind w:left="357"/>
        <w:jc w:val="center"/>
        <w:rPr>
          <w:rFonts w:ascii="Times New Roman" w:hAnsi="Times New Roman"/>
          <w:b/>
          <w:bCs/>
          <w:szCs w:val="24"/>
        </w:rPr>
      </w:pPr>
      <w:r w:rsidRPr="007621CA">
        <w:rPr>
          <w:rFonts w:ascii="Times New Roman" w:hAnsi="Times New Roman"/>
          <w:b/>
          <w:bCs/>
          <w:szCs w:val="24"/>
        </w:rPr>
        <w:t>12. ПРОТИВОДЕЙСТВИЕ КОРРУПЦИИ</w:t>
      </w:r>
    </w:p>
    <w:p w:rsidR="00C35427" w:rsidRPr="007621CA" w:rsidRDefault="00C35427" w:rsidP="000C244C">
      <w:pPr>
        <w:pStyle w:val="af"/>
        <w:keepNext w:val="0"/>
        <w:spacing w:line="276" w:lineRule="auto"/>
        <w:ind w:firstLine="0"/>
      </w:pPr>
      <w:r w:rsidRPr="007621CA">
        <w:t>12.1. При исполнении настоящего Договора Стороны соблюдают и будут соблюдать в дальнейшем все применимые законы и нормативные акты, включая любые законы о противодействии взяточничеству и коррупции.</w:t>
      </w:r>
    </w:p>
    <w:p w:rsidR="00C35427" w:rsidRDefault="00C35427" w:rsidP="000C244C">
      <w:pPr>
        <w:pStyle w:val="af"/>
        <w:keepNext w:val="0"/>
        <w:spacing w:line="276" w:lineRule="auto"/>
        <w:ind w:firstLine="0"/>
      </w:pPr>
      <w:r w:rsidRPr="007621CA">
        <w:t>12.2. Стороны и любые их должностные лица, работники, акционеры, представители, агенты, или любые лица, действующие от имени или в интересах или по просьбе какой либо из Сторон в связи с настоящим Договором, не будут прямо или косвенно, в рамках деловых отношений в сфере предпринимательской деятельности или в рамках деловых отношений с государственным сектором, предлагать, вручать или осуществлять, а также соглашаться на предложение, вручение или осуществление (самостоятельно или в согласии с другими лицами) какого-либо платежа, подарка или иной привилегии с целью исполнения (воздержания от исполнения) каких-либо условий настоящего Договора, если указанные действия нарушают применимые законы или нормативные акты о противодействии взяточничеству и коррупции.</w:t>
      </w:r>
    </w:p>
    <w:p w:rsidR="00DC1E9C" w:rsidRPr="007621CA" w:rsidRDefault="00DC1E9C" w:rsidP="000C244C">
      <w:pPr>
        <w:pStyle w:val="af"/>
        <w:keepNext w:val="0"/>
        <w:spacing w:line="276" w:lineRule="auto"/>
        <w:ind w:firstLine="0"/>
      </w:pPr>
    </w:p>
    <w:p w:rsidR="006F4AAF" w:rsidRPr="007621CA" w:rsidRDefault="006F4AAF" w:rsidP="00DC1E9C">
      <w:pPr>
        <w:pStyle w:val="af1"/>
        <w:tabs>
          <w:tab w:val="clear" w:pos="680"/>
          <w:tab w:val="left" w:pos="0"/>
          <w:tab w:val="left" w:pos="567"/>
        </w:tabs>
        <w:spacing w:before="0" w:line="240" w:lineRule="auto"/>
        <w:ind w:left="142"/>
        <w:jc w:val="center"/>
        <w:rPr>
          <w:rFonts w:ascii="Times New Roman" w:hAnsi="Times New Roman"/>
          <w:b/>
          <w:bCs/>
          <w:szCs w:val="24"/>
        </w:rPr>
      </w:pPr>
      <w:r w:rsidRPr="007621CA">
        <w:rPr>
          <w:rFonts w:ascii="Times New Roman" w:hAnsi="Times New Roman"/>
          <w:b/>
          <w:szCs w:val="24"/>
        </w:rPr>
        <w:t>13.</w:t>
      </w:r>
      <w:r w:rsidRPr="007621CA">
        <w:rPr>
          <w:rFonts w:ascii="Times New Roman" w:hAnsi="Times New Roman"/>
          <w:b/>
          <w:bCs/>
          <w:szCs w:val="24"/>
        </w:rPr>
        <w:t xml:space="preserve"> ЗАВЕРЕНИЯ ОБ ОБСТОЯТЕЛЬСТВАХ</w:t>
      </w:r>
    </w:p>
    <w:p w:rsidR="006F4AAF" w:rsidRPr="007621CA" w:rsidRDefault="006F4AAF" w:rsidP="000C244C">
      <w:pPr>
        <w:pStyle w:val="af"/>
        <w:keepNext w:val="0"/>
        <w:tabs>
          <w:tab w:val="left" w:pos="0"/>
        </w:tabs>
        <w:spacing w:line="276" w:lineRule="auto"/>
        <w:ind w:firstLine="0"/>
      </w:pPr>
      <w:r w:rsidRPr="007621CA">
        <w:t>13.1. Каждая Сторона гарантирует другой Стороне, что:</w:t>
      </w:r>
    </w:p>
    <w:p w:rsidR="006F4AAF" w:rsidRPr="007621CA" w:rsidRDefault="006F4AAF" w:rsidP="000C244C">
      <w:pPr>
        <w:autoSpaceDE w:val="0"/>
        <w:autoSpaceDN w:val="0"/>
        <w:adjustRightInd w:val="0"/>
        <w:spacing w:line="276" w:lineRule="auto"/>
        <w:jc w:val="both"/>
        <w:rPr>
          <w:rFonts w:eastAsia="MS Mincho"/>
        </w:rPr>
      </w:pPr>
      <w:r w:rsidRPr="007621CA">
        <w:rPr>
          <w:rFonts w:eastAsia="MS Mincho"/>
        </w:rPr>
        <w:t>- сторона вправе заключать и исполнять Договор;</w:t>
      </w:r>
    </w:p>
    <w:p w:rsidR="006F4AAF" w:rsidRPr="007621CA" w:rsidRDefault="006F4AAF" w:rsidP="000C244C">
      <w:pPr>
        <w:autoSpaceDE w:val="0"/>
        <w:autoSpaceDN w:val="0"/>
        <w:adjustRightInd w:val="0"/>
        <w:spacing w:line="276" w:lineRule="auto"/>
        <w:jc w:val="both"/>
        <w:rPr>
          <w:rFonts w:eastAsia="MS Mincho"/>
        </w:rPr>
      </w:pPr>
      <w:r w:rsidRPr="007621CA">
        <w:rPr>
          <w:rFonts w:eastAsia="MS Mincho"/>
        </w:rPr>
        <w:t>- заключение и/или исполнение Стороной Договора не противоречит прямо или косвенно никаким законам, постановлениям, указам, прочим нормативным актам, актам органам государственной власти и/или местного самоуправления, локальным нормативным актам Стороны;</w:t>
      </w:r>
    </w:p>
    <w:p w:rsidR="006F4AAF" w:rsidRDefault="006F4AAF" w:rsidP="000C244C">
      <w:pPr>
        <w:autoSpaceDE w:val="0"/>
        <w:autoSpaceDN w:val="0"/>
        <w:adjustRightInd w:val="0"/>
        <w:spacing w:line="276" w:lineRule="auto"/>
        <w:jc w:val="both"/>
        <w:rPr>
          <w:rFonts w:eastAsia="MS Mincho"/>
        </w:rPr>
      </w:pPr>
      <w:r w:rsidRPr="007621CA">
        <w:rPr>
          <w:rFonts w:eastAsia="MS Mincho"/>
        </w:rPr>
        <w:t>- стороной получены все и любые разрешения, одобрения и согласования, необходимые ей для заключения и/или исполнения Договора (в том числе, в соответствии с действующим законодательством Российской Федерации или учредительными документами Стороны, включая одобрение сделки с заинтересованностью, одобрение крупной сделки).</w:t>
      </w:r>
    </w:p>
    <w:p w:rsidR="00867DC0" w:rsidRPr="007621CA" w:rsidRDefault="00867DC0" w:rsidP="000C244C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867DC0" w:rsidRDefault="0054656C" w:rsidP="00867DC0">
      <w:pPr>
        <w:pStyle w:val="af1"/>
        <w:spacing w:before="0" w:line="240" w:lineRule="auto"/>
        <w:jc w:val="center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</w:t>
      </w:r>
      <w:r w:rsidR="007621CA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b/>
          <w:szCs w:val="24"/>
        </w:rPr>
        <w:t>.</w:t>
      </w:r>
      <w:r w:rsidR="003A0F01">
        <w:rPr>
          <w:rFonts w:ascii="Times New Roman" w:hAnsi="Times New Roman"/>
          <w:b/>
          <w:szCs w:val="24"/>
        </w:rPr>
        <w:t xml:space="preserve"> </w:t>
      </w:r>
      <w:r w:rsidR="00850722" w:rsidRPr="00B518F7">
        <w:rPr>
          <w:rFonts w:ascii="Times New Roman" w:hAnsi="Times New Roman"/>
          <w:b/>
          <w:szCs w:val="24"/>
        </w:rPr>
        <w:t>ПРОЧИЕ УСЛОВИЯ</w:t>
      </w:r>
    </w:p>
    <w:p w:rsidR="004256BE" w:rsidRPr="00B518F7" w:rsidRDefault="004256BE" w:rsidP="00867DC0">
      <w:pPr>
        <w:pStyle w:val="af1"/>
        <w:spacing w:before="0" w:line="240" w:lineRule="auto"/>
        <w:outlineLvl w:val="0"/>
        <w:rPr>
          <w:rFonts w:ascii="Times New Roman" w:hAnsi="Times New Roman"/>
          <w:bCs/>
          <w:szCs w:val="24"/>
        </w:rPr>
      </w:pPr>
      <w:r w:rsidRPr="00B518F7">
        <w:rPr>
          <w:rFonts w:ascii="Times New Roman" w:hAnsi="Times New Roman"/>
          <w:szCs w:val="24"/>
        </w:rPr>
        <w:t>1</w:t>
      </w:r>
      <w:r w:rsidR="007621CA">
        <w:rPr>
          <w:rFonts w:ascii="Times New Roman" w:hAnsi="Times New Roman"/>
          <w:szCs w:val="24"/>
        </w:rPr>
        <w:t>4</w:t>
      </w:r>
      <w:r w:rsidRPr="00B518F7">
        <w:rPr>
          <w:rFonts w:ascii="Times New Roman" w:hAnsi="Times New Roman"/>
          <w:szCs w:val="24"/>
        </w:rPr>
        <w:t xml:space="preserve">.1. Все изменения и дополнения к настоящему Договору </w:t>
      </w:r>
      <w:r w:rsidRPr="00B518F7">
        <w:rPr>
          <w:rFonts w:ascii="Times New Roman" w:hAnsi="Times New Roman"/>
          <w:bCs/>
          <w:szCs w:val="24"/>
        </w:rPr>
        <w:t>оформляются дополнительным соглашением</w:t>
      </w:r>
      <w:r w:rsidRPr="00B518F7">
        <w:rPr>
          <w:rFonts w:ascii="Times New Roman" w:hAnsi="Times New Roman"/>
          <w:szCs w:val="24"/>
        </w:rPr>
        <w:t xml:space="preserve"> за подписью уполномоченных лиц и печатями обеих сторон</w:t>
      </w:r>
      <w:r w:rsidR="005A511E" w:rsidRPr="00B518F7">
        <w:rPr>
          <w:rFonts w:ascii="Times New Roman" w:hAnsi="Times New Roman"/>
          <w:szCs w:val="24"/>
        </w:rPr>
        <w:t>, если иное прямо не предусмотрено Договором</w:t>
      </w:r>
      <w:r w:rsidR="00D713CD" w:rsidRPr="00B518F7">
        <w:rPr>
          <w:rFonts w:ascii="Times New Roman" w:hAnsi="Times New Roman"/>
          <w:szCs w:val="24"/>
        </w:rPr>
        <w:t>.</w:t>
      </w:r>
    </w:p>
    <w:p w:rsidR="004256BE" w:rsidRPr="00B518F7" w:rsidRDefault="004256BE" w:rsidP="000C244C">
      <w:pPr>
        <w:pStyle w:val="af1"/>
        <w:tabs>
          <w:tab w:val="clear" w:pos="680"/>
        </w:tabs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B518F7">
        <w:rPr>
          <w:rFonts w:ascii="Times New Roman" w:hAnsi="Times New Roman"/>
          <w:szCs w:val="24"/>
        </w:rPr>
        <w:t>1</w:t>
      </w:r>
      <w:r w:rsidR="007621CA">
        <w:rPr>
          <w:rFonts w:ascii="Times New Roman" w:hAnsi="Times New Roman"/>
          <w:szCs w:val="24"/>
        </w:rPr>
        <w:t>4</w:t>
      </w:r>
      <w:r w:rsidRPr="00B518F7">
        <w:rPr>
          <w:rFonts w:ascii="Times New Roman" w:hAnsi="Times New Roman"/>
          <w:szCs w:val="24"/>
        </w:rPr>
        <w:t xml:space="preserve">.2. </w:t>
      </w:r>
      <w:proofErr w:type="gramStart"/>
      <w:r w:rsidRPr="00B518F7">
        <w:rPr>
          <w:rFonts w:ascii="Times New Roman" w:hAnsi="Times New Roman"/>
          <w:szCs w:val="24"/>
        </w:rPr>
        <w:t xml:space="preserve">Любые уведомления, извещения, требования, составленные в письменной форме, подписанные уполномоченным представителем Стороны, направленные другой Стороне по электронной почте в виде скан-копии с использованием адресов, </w:t>
      </w:r>
      <w:r w:rsidRPr="003605D0">
        <w:rPr>
          <w:rFonts w:ascii="Times New Roman" w:hAnsi="Times New Roman"/>
          <w:szCs w:val="24"/>
        </w:rPr>
        <w:t>указанных в п</w:t>
      </w:r>
      <w:r w:rsidR="00A11C84" w:rsidRPr="003605D0">
        <w:rPr>
          <w:rFonts w:ascii="Times New Roman" w:hAnsi="Times New Roman"/>
          <w:szCs w:val="24"/>
        </w:rPr>
        <w:t>.1</w:t>
      </w:r>
      <w:r w:rsidR="00F40FB9" w:rsidRPr="003605D0">
        <w:rPr>
          <w:rFonts w:ascii="Times New Roman" w:hAnsi="Times New Roman"/>
          <w:szCs w:val="24"/>
        </w:rPr>
        <w:t>4</w:t>
      </w:r>
      <w:r w:rsidR="00A11C84" w:rsidRPr="003605D0">
        <w:rPr>
          <w:rFonts w:ascii="Times New Roman" w:hAnsi="Times New Roman"/>
          <w:szCs w:val="24"/>
        </w:rPr>
        <w:t>.</w:t>
      </w:r>
      <w:r w:rsidR="00521B93">
        <w:rPr>
          <w:rFonts w:ascii="Times New Roman" w:hAnsi="Times New Roman"/>
          <w:szCs w:val="24"/>
        </w:rPr>
        <w:t>7</w:t>
      </w:r>
      <w:r w:rsidR="00A11C84" w:rsidRPr="003605D0">
        <w:rPr>
          <w:rFonts w:ascii="Times New Roman" w:hAnsi="Times New Roman"/>
          <w:szCs w:val="24"/>
        </w:rPr>
        <w:t xml:space="preserve"> настоящего</w:t>
      </w:r>
      <w:r w:rsidR="00A11C84" w:rsidRPr="00B518F7">
        <w:rPr>
          <w:rFonts w:ascii="Times New Roman" w:hAnsi="Times New Roman"/>
          <w:szCs w:val="24"/>
        </w:rPr>
        <w:t xml:space="preserve"> Договора</w:t>
      </w:r>
      <w:r w:rsidRPr="00B518F7">
        <w:rPr>
          <w:rFonts w:ascii="Times New Roman" w:hAnsi="Times New Roman"/>
          <w:szCs w:val="24"/>
        </w:rPr>
        <w:t xml:space="preserve">, считаются имеющими юридическую силу, что не освобождает Сторону-отправителя от вручения или направления оригиналов этих документов почтовым отправлением по адресу места нахождения или почтовому адресу, указанному в </w:t>
      </w:r>
      <w:r w:rsidR="00920702" w:rsidRPr="00B518F7">
        <w:rPr>
          <w:rFonts w:ascii="Times New Roman" w:hAnsi="Times New Roman"/>
          <w:szCs w:val="24"/>
        </w:rPr>
        <w:t xml:space="preserve">Разделе </w:t>
      </w:r>
      <w:r w:rsidRPr="00B518F7">
        <w:rPr>
          <w:rFonts w:ascii="Times New Roman" w:hAnsi="Times New Roman"/>
          <w:szCs w:val="24"/>
        </w:rPr>
        <w:t>1</w:t>
      </w:r>
      <w:r w:rsidR="008637B4">
        <w:rPr>
          <w:rFonts w:ascii="Times New Roman" w:hAnsi="Times New Roman"/>
          <w:szCs w:val="24"/>
        </w:rPr>
        <w:t>5</w:t>
      </w:r>
      <w:r w:rsidRPr="00B518F7">
        <w:rPr>
          <w:rFonts w:ascii="Times New Roman" w:hAnsi="Times New Roman"/>
          <w:szCs w:val="24"/>
        </w:rPr>
        <w:t xml:space="preserve"> Договора, в</w:t>
      </w:r>
      <w:proofErr w:type="gramEnd"/>
      <w:r w:rsidRPr="00B518F7">
        <w:rPr>
          <w:rFonts w:ascii="Times New Roman" w:hAnsi="Times New Roman"/>
          <w:szCs w:val="24"/>
        </w:rPr>
        <w:t xml:space="preserve"> течение 5 (пяти) дней с момента направления по электронной почте. </w:t>
      </w:r>
    </w:p>
    <w:p w:rsidR="004256BE" w:rsidRPr="00B518F7" w:rsidRDefault="004256BE" w:rsidP="000C244C">
      <w:pPr>
        <w:spacing w:line="276" w:lineRule="auto"/>
        <w:jc w:val="both"/>
        <w:rPr>
          <w:snapToGrid w:val="0"/>
        </w:rPr>
      </w:pPr>
      <w:r w:rsidRPr="00B518F7">
        <w:rPr>
          <w:snapToGrid w:val="0"/>
        </w:rPr>
        <w:t>1</w:t>
      </w:r>
      <w:r w:rsidR="007621CA">
        <w:rPr>
          <w:snapToGrid w:val="0"/>
        </w:rPr>
        <w:t>4</w:t>
      </w:r>
      <w:r w:rsidRPr="00B518F7">
        <w:rPr>
          <w:snapToGrid w:val="0"/>
        </w:rPr>
        <w:t>.3. Ни одна из Сторон не имеет права уступать, передавать или обременять каким-либо образом свои права и/или обязанности по настоящему Договору без предварительного письменного согласия другой Стороны.</w:t>
      </w:r>
    </w:p>
    <w:p w:rsidR="004256BE" w:rsidRPr="00B518F7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B518F7">
        <w:rPr>
          <w:rFonts w:ascii="Times New Roman" w:hAnsi="Times New Roman"/>
          <w:szCs w:val="24"/>
        </w:rPr>
        <w:t>1</w:t>
      </w:r>
      <w:r w:rsidR="007621CA">
        <w:rPr>
          <w:rFonts w:ascii="Times New Roman" w:hAnsi="Times New Roman"/>
          <w:szCs w:val="24"/>
        </w:rPr>
        <w:t>4</w:t>
      </w:r>
      <w:r w:rsidRPr="00B518F7">
        <w:rPr>
          <w:rFonts w:ascii="Times New Roman" w:hAnsi="Times New Roman"/>
          <w:szCs w:val="24"/>
        </w:rPr>
        <w:t>.4. Стороны принимают на себя обязательства в официальном порядке немедленно извещать (уведомлять) друг друга об изменении реквизитов, в т.ч. об открытии/закрытии банковских счетов</w:t>
      </w:r>
      <w:r w:rsidR="00920702" w:rsidRPr="00B518F7">
        <w:rPr>
          <w:rFonts w:ascii="Times New Roman" w:hAnsi="Times New Roman"/>
          <w:szCs w:val="24"/>
        </w:rPr>
        <w:t>.</w:t>
      </w:r>
    </w:p>
    <w:p w:rsidR="004256BE" w:rsidRPr="00B518F7" w:rsidRDefault="004256BE" w:rsidP="000C244C">
      <w:pPr>
        <w:spacing w:line="276" w:lineRule="auto"/>
        <w:jc w:val="both"/>
        <w:rPr>
          <w:snapToGrid w:val="0"/>
        </w:rPr>
      </w:pPr>
      <w:r w:rsidRPr="00B518F7">
        <w:rPr>
          <w:snapToGrid w:val="0"/>
        </w:rPr>
        <w:t>1</w:t>
      </w:r>
      <w:r w:rsidR="007621CA">
        <w:rPr>
          <w:snapToGrid w:val="0"/>
        </w:rPr>
        <w:t>4</w:t>
      </w:r>
      <w:r w:rsidRPr="00B518F7">
        <w:rPr>
          <w:snapToGrid w:val="0"/>
        </w:rPr>
        <w:t>.</w:t>
      </w:r>
      <w:r w:rsidR="007621CA">
        <w:rPr>
          <w:snapToGrid w:val="0"/>
        </w:rPr>
        <w:t>5</w:t>
      </w:r>
      <w:r w:rsidRPr="00B518F7">
        <w:rPr>
          <w:snapToGrid w:val="0"/>
        </w:rPr>
        <w:t>. По всем иным вопросам взаимоотношений Сторон, не урегулированным настоящим Договором, Стороны руководствуются законодательством Российской Федерации.</w:t>
      </w:r>
    </w:p>
    <w:p w:rsidR="004256BE" w:rsidRPr="007621CA" w:rsidRDefault="004256BE" w:rsidP="000C244C">
      <w:pPr>
        <w:pStyle w:val="af1"/>
        <w:tabs>
          <w:tab w:val="clear" w:pos="680"/>
          <w:tab w:val="left" w:pos="0"/>
        </w:tabs>
        <w:spacing w:before="0" w:after="0" w:line="276" w:lineRule="auto"/>
        <w:rPr>
          <w:rFonts w:ascii="Times New Roman" w:hAnsi="Times New Roman"/>
          <w:snapToGrid w:val="0"/>
        </w:rPr>
      </w:pPr>
      <w:r w:rsidRPr="007621CA">
        <w:rPr>
          <w:rFonts w:ascii="Times New Roman" w:hAnsi="Times New Roman"/>
          <w:snapToGrid w:val="0"/>
        </w:rPr>
        <w:t>1</w:t>
      </w:r>
      <w:r w:rsidR="007621CA" w:rsidRPr="007621CA">
        <w:rPr>
          <w:rFonts w:ascii="Times New Roman" w:hAnsi="Times New Roman"/>
          <w:snapToGrid w:val="0"/>
        </w:rPr>
        <w:t>4</w:t>
      </w:r>
      <w:r w:rsidRPr="007621CA">
        <w:rPr>
          <w:rFonts w:ascii="Times New Roman" w:hAnsi="Times New Roman"/>
          <w:snapToGrid w:val="0"/>
        </w:rPr>
        <w:t>.</w:t>
      </w:r>
      <w:r w:rsidR="007621CA">
        <w:rPr>
          <w:rFonts w:ascii="Times New Roman" w:hAnsi="Times New Roman"/>
          <w:snapToGrid w:val="0"/>
        </w:rPr>
        <w:t>6</w:t>
      </w:r>
      <w:r w:rsidRPr="007621CA">
        <w:rPr>
          <w:rFonts w:ascii="Times New Roman" w:hAnsi="Times New Roman"/>
          <w:snapToGrid w:val="0"/>
        </w:rPr>
        <w:t>. Настоящий Договор составлен в 2 (</w:t>
      </w:r>
      <w:r w:rsidR="00793019">
        <w:rPr>
          <w:rFonts w:ascii="Times New Roman" w:hAnsi="Times New Roman"/>
          <w:snapToGrid w:val="0"/>
        </w:rPr>
        <w:t>дву</w:t>
      </w:r>
      <w:r w:rsidRPr="007621CA">
        <w:rPr>
          <w:rFonts w:ascii="Times New Roman" w:hAnsi="Times New Roman"/>
          <w:snapToGrid w:val="0"/>
        </w:rPr>
        <w:t>х) экземплярах на русском языке, каждый из которых имеет одинаковую юридическую силу, по 1-му (одному) экземпляру настоящего Договора для каждой из Сторон.</w:t>
      </w:r>
    </w:p>
    <w:p w:rsidR="004256BE" w:rsidRDefault="004256BE" w:rsidP="000C244C">
      <w:pPr>
        <w:spacing w:line="276" w:lineRule="auto"/>
        <w:jc w:val="both"/>
        <w:rPr>
          <w:snapToGrid w:val="0"/>
        </w:rPr>
      </w:pPr>
      <w:r w:rsidRPr="00B518F7">
        <w:t>1</w:t>
      </w:r>
      <w:r w:rsidR="007621CA">
        <w:t>4</w:t>
      </w:r>
      <w:r w:rsidRPr="00B518F7">
        <w:t>.</w:t>
      </w:r>
      <w:r w:rsidR="00521B93">
        <w:t>7</w:t>
      </w:r>
      <w:r w:rsidRPr="00B518F7">
        <w:t xml:space="preserve">. </w:t>
      </w:r>
      <w:r w:rsidRPr="00B518F7">
        <w:rPr>
          <w:snapToGrid w:val="0"/>
        </w:rPr>
        <w:t>В целях организации процесса информационного обмена в части оказания Услуг</w:t>
      </w:r>
      <w:r w:rsidR="000133FC" w:rsidRPr="00B518F7">
        <w:rPr>
          <w:snapToGrid w:val="0"/>
        </w:rPr>
        <w:t>, а также</w:t>
      </w:r>
      <w:r w:rsidRPr="00B518F7">
        <w:rPr>
          <w:snapToGrid w:val="0"/>
        </w:rPr>
        <w:t xml:space="preserve"> для решения и согласования оперативных вопросов</w:t>
      </w:r>
      <w:r w:rsidR="000133FC" w:rsidRPr="00B518F7">
        <w:rPr>
          <w:snapToGrid w:val="0"/>
        </w:rPr>
        <w:t xml:space="preserve"> </w:t>
      </w:r>
      <w:r w:rsidR="00EF4154" w:rsidRPr="00B518F7">
        <w:rPr>
          <w:snapToGrid w:val="0"/>
        </w:rPr>
        <w:t>без права подписи актов, заказов, претензий и иных документов, связанных с оказанием Услуг</w:t>
      </w:r>
      <w:r w:rsidRPr="00B518F7">
        <w:rPr>
          <w:snapToGrid w:val="0"/>
        </w:rPr>
        <w:t>, Стороны при подписании Договора назначают ответственных лиц:</w:t>
      </w:r>
    </w:p>
    <w:tbl>
      <w:tblPr>
        <w:tblW w:w="491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0"/>
        <w:gridCol w:w="2869"/>
        <w:gridCol w:w="2890"/>
      </w:tblGrid>
      <w:tr w:rsidR="004256BE" w:rsidRPr="00B518F7" w:rsidTr="001B26A8">
        <w:trPr>
          <w:trHeight w:val="422"/>
        </w:trPr>
        <w:tc>
          <w:tcPr>
            <w:tcW w:w="2097" w:type="pct"/>
            <w:vAlign w:val="center"/>
          </w:tcPr>
          <w:p w:rsidR="004256BE" w:rsidRPr="00B518F7" w:rsidRDefault="004256BE" w:rsidP="000C244C">
            <w:pPr>
              <w:suppressLineNumbers/>
              <w:spacing w:line="276" w:lineRule="auto"/>
              <w:rPr>
                <w:b/>
              </w:rPr>
            </w:pPr>
            <w:r w:rsidRPr="00B518F7">
              <w:rPr>
                <w:b/>
              </w:rPr>
              <w:t>ФИО, должность отв. лица</w:t>
            </w:r>
          </w:p>
        </w:tc>
        <w:tc>
          <w:tcPr>
            <w:tcW w:w="1446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256BE" w:rsidRPr="00B518F7" w:rsidRDefault="004256BE" w:rsidP="000C244C">
            <w:pPr>
              <w:suppressLineNumbers/>
              <w:spacing w:line="276" w:lineRule="auto"/>
              <w:rPr>
                <w:b/>
              </w:rPr>
            </w:pPr>
            <w:r w:rsidRPr="00B518F7">
              <w:rPr>
                <w:b/>
              </w:rPr>
              <w:t>E-mail</w:t>
            </w:r>
          </w:p>
        </w:tc>
        <w:tc>
          <w:tcPr>
            <w:tcW w:w="1457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256BE" w:rsidRPr="00B518F7" w:rsidRDefault="004256BE" w:rsidP="000C244C">
            <w:pPr>
              <w:suppressLineNumbers/>
              <w:spacing w:line="276" w:lineRule="auto"/>
              <w:rPr>
                <w:b/>
              </w:rPr>
            </w:pPr>
            <w:r w:rsidRPr="00B518F7">
              <w:rPr>
                <w:b/>
              </w:rPr>
              <w:t>Телефон/факс</w:t>
            </w:r>
          </w:p>
        </w:tc>
      </w:tr>
      <w:tr w:rsidR="004256BE" w:rsidRPr="00B518F7" w:rsidTr="00942400">
        <w:tc>
          <w:tcPr>
            <w:tcW w:w="5000" w:type="pct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256BE" w:rsidRPr="00B518F7" w:rsidRDefault="004256BE" w:rsidP="000C244C">
            <w:pPr>
              <w:suppressLineNumbers/>
              <w:spacing w:line="276" w:lineRule="auto"/>
              <w:rPr>
                <w:b/>
              </w:rPr>
            </w:pPr>
            <w:r w:rsidRPr="00B518F7">
              <w:rPr>
                <w:b/>
              </w:rPr>
              <w:t xml:space="preserve">Со стороны </w:t>
            </w:r>
            <w:r w:rsidR="00895AD7" w:rsidRPr="00B518F7">
              <w:rPr>
                <w:b/>
              </w:rPr>
              <w:t>ЗАКАЗЧИКА</w:t>
            </w:r>
            <w:r w:rsidRPr="00B518F7">
              <w:rPr>
                <w:b/>
              </w:rPr>
              <w:t>:</w:t>
            </w:r>
          </w:p>
        </w:tc>
      </w:tr>
      <w:tr w:rsidR="009441C8" w:rsidRPr="00B518F7" w:rsidTr="001B26A8">
        <w:tc>
          <w:tcPr>
            <w:tcW w:w="2097" w:type="pct"/>
            <w:vAlign w:val="center"/>
          </w:tcPr>
          <w:p w:rsidR="009441C8" w:rsidRPr="007A32FC" w:rsidRDefault="009441C8" w:rsidP="000C244C">
            <w:pPr>
              <w:spacing w:line="276" w:lineRule="auto"/>
              <w:ind w:firstLine="34"/>
            </w:pPr>
          </w:p>
        </w:tc>
        <w:tc>
          <w:tcPr>
            <w:tcW w:w="1446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1C8" w:rsidRPr="007A32FC" w:rsidRDefault="009441C8" w:rsidP="000C244C">
            <w:pPr>
              <w:spacing w:line="276" w:lineRule="auto"/>
              <w:rPr>
                <w:lang w:val="en-US"/>
              </w:rPr>
            </w:pPr>
          </w:p>
        </w:tc>
        <w:tc>
          <w:tcPr>
            <w:tcW w:w="1457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1C8" w:rsidRPr="007A32FC" w:rsidRDefault="009441C8" w:rsidP="000C244C">
            <w:pPr>
              <w:spacing w:line="276" w:lineRule="auto"/>
            </w:pPr>
          </w:p>
        </w:tc>
      </w:tr>
      <w:tr w:rsidR="004256BE" w:rsidRPr="00B518F7" w:rsidTr="00942400">
        <w:tc>
          <w:tcPr>
            <w:tcW w:w="5000" w:type="pct"/>
            <w:gridSpan w:val="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256BE" w:rsidRPr="00B518F7" w:rsidRDefault="004256BE" w:rsidP="000C244C">
            <w:pPr>
              <w:suppressLineNumbers/>
              <w:spacing w:line="276" w:lineRule="auto"/>
              <w:rPr>
                <w:b/>
              </w:rPr>
            </w:pPr>
            <w:r w:rsidRPr="00B518F7">
              <w:rPr>
                <w:b/>
              </w:rPr>
              <w:t xml:space="preserve">Со стороны </w:t>
            </w:r>
            <w:r w:rsidR="00765D47" w:rsidRPr="00B518F7">
              <w:rPr>
                <w:b/>
              </w:rPr>
              <w:t>ИСПОЛНИТЕЛЯ</w:t>
            </w:r>
            <w:r w:rsidRPr="00B518F7">
              <w:rPr>
                <w:b/>
              </w:rPr>
              <w:t>:</w:t>
            </w:r>
          </w:p>
        </w:tc>
      </w:tr>
      <w:tr w:rsidR="004256BE" w:rsidRPr="00B518F7" w:rsidTr="009D7928">
        <w:tc>
          <w:tcPr>
            <w:tcW w:w="2097" w:type="pct"/>
            <w:shd w:val="clear" w:color="auto" w:fill="auto"/>
            <w:vAlign w:val="center"/>
          </w:tcPr>
          <w:p w:rsidR="004256BE" w:rsidRPr="00B518F7" w:rsidRDefault="004256BE" w:rsidP="000C244C">
            <w:pPr>
              <w:spacing w:line="276" w:lineRule="auto"/>
            </w:pPr>
          </w:p>
        </w:tc>
        <w:tc>
          <w:tcPr>
            <w:tcW w:w="1446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256BE" w:rsidRPr="00B518F7" w:rsidRDefault="004256BE" w:rsidP="000C244C">
            <w:pPr>
              <w:spacing w:line="276" w:lineRule="auto"/>
            </w:pPr>
          </w:p>
        </w:tc>
        <w:tc>
          <w:tcPr>
            <w:tcW w:w="145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256BE" w:rsidRPr="00B518F7" w:rsidRDefault="004256BE" w:rsidP="000C244C">
            <w:pPr>
              <w:spacing w:line="276" w:lineRule="auto"/>
            </w:pPr>
          </w:p>
        </w:tc>
      </w:tr>
    </w:tbl>
    <w:p w:rsidR="005A511E" w:rsidRDefault="005A511E" w:rsidP="000C244C">
      <w:pPr>
        <w:pStyle w:val="a8"/>
        <w:spacing w:after="0" w:line="276" w:lineRule="auto"/>
        <w:ind w:firstLine="567"/>
        <w:jc w:val="both"/>
        <w:rPr>
          <w:sz w:val="24"/>
        </w:rPr>
      </w:pPr>
      <w:r w:rsidRPr="00B518F7">
        <w:rPr>
          <w:sz w:val="24"/>
        </w:rPr>
        <w:t xml:space="preserve">При замене указанных в настоящем пункте ответственных представителей </w:t>
      </w:r>
      <w:r w:rsidR="00895AD7" w:rsidRPr="00B518F7">
        <w:rPr>
          <w:sz w:val="24"/>
        </w:rPr>
        <w:t>ЗАКАЗЧИКА</w:t>
      </w:r>
      <w:r w:rsidRPr="00B518F7">
        <w:rPr>
          <w:sz w:val="24"/>
        </w:rPr>
        <w:t xml:space="preserve"> и/или </w:t>
      </w:r>
      <w:r w:rsidR="00765D47" w:rsidRPr="00B518F7">
        <w:rPr>
          <w:sz w:val="24"/>
        </w:rPr>
        <w:t>ИСПОЛНИТЕЛЯ</w:t>
      </w:r>
      <w:r w:rsidRPr="00B518F7">
        <w:rPr>
          <w:sz w:val="24"/>
        </w:rPr>
        <w:t xml:space="preserve">, Сторона, произведшая замену, обязана уведомить об этом другую сторону в произвольной письменной форме не </w:t>
      </w:r>
      <w:r w:rsidR="0059193E" w:rsidRPr="00B518F7">
        <w:rPr>
          <w:sz w:val="24"/>
        </w:rPr>
        <w:t>позднее,</w:t>
      </w:r>
      <w:r w:rsidR="00850722" w:rsidRPr="00B518F7">
        <w:rPr>
          <w:sz w:val="24"/>
        </w:rPr>
        <w:t xml:space="preserve"> чем за три рабочих дня до</w:t>
      </w:r>
      <w:r w:rsidRPr="00B518F7">
        <w:rPr>
          <w:sz w:val="24"/>
        </w:rPr>
        <w:t xml:space="preserve"> замены представителя, а если это невозможно по объективным причинам – в течение одного рабочего дня с момента замены. Указанные уведомления являются неотъемлемой частью настоящего Договора.</w:t>
      </w:r>
    </w:p>
    <w:p w:rsidR="004256BE" w:rsidRPr="00B518F7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B518F7">
        <w:rPr>
          <w:rFonts w:ascii="Times New Roman" w:hAnsi="Times New Roman"/>
          <w:szCs w:val="24"/>
        </w:rPr>
        <w:t>1</w:t>
      </w:r>
      <w:r w:rsidR="007621CA">
        <w:rPr>
          <w:rFonts w:ascii="Times New Roman" w:hAnsi="Times New Roman"/>
          <w:szCs w:val="24"/>
        </w:rPr>
        <w:t>4</w:t>
      </w:r>
      <w:r w:rsidRPr="00B518F7">
        <w:rPr>
          <w:rFonts w:ascii="Times New Roman" w:hAnsi="Times New Roman"/>
          <w:szCs w:val="24"/>
        </w:rPr>
        <w:t>.</w:t>
      </w:r>
      <w:r w:rsidR="00521B93">
        <w:rPr>
          <w:rFonts w:ascii="Times New Roman" w:hAnsi="Times New Roman"/>
          <w:szCs w:val="24"/>
        </w:rPr>
        <w:t>8</w:t>
      </w:r>
      <w:r w:rsidRPr="00B518F7">
        <w:rPr>
          <w:rFonts w:ascii="Times New Roman" w:hAnsi="Times New Roman"/>
          <w:szCs w:val="24"/>
        </w:rPr>
        <w:t xml:space="preserve">. Неотъемлемой частью настоящего </w:t>
      </w:r>
      <w:r w:rsidR="00666FC0">
        <w:rPr>
          <w:rFonts w:ascii="Times New Roman" w:hAnsi="Times New Roman"/>
          <w:szCs w:val="24"/>
        </w:rPr>
        <w:t>Д</w:t>
      </w:r>
      <w:r w:rsidR="00666FC0" w:rsidRPr="00B518F7">
        <w:rPr>
          <w:rFonts w:ascii="Times New Roman" w:hAnsi="Times New Roman"/>
          <w:szCs w:val="24"/>
        </w:rPr>
        <w:t xml:space="preserve">оговора </w:t>
      </w:r>
      <w:r w:rsidRPr="00B518F7">
        <w:rPr>
          <w:rFonts w:ascii="Times New Roman" w:hAnsi="Times New Roman"/>
          <w:szCs w:val="24"/>
        </w:rPr>
        <w:t>являются:</w:t>
      </w:r>
    </w:p>
    <w:p w:rsidR="004256BE" w:rsidRPr="003605D0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3605D0">
        <w:rPr>
          <w:rFonts w:ascii="Times New Roman" w:hAnsi="Times New Roman"/>
          <w:szCs w:val="24"/>
        </w:rPr>
        <w:t>Приложение № 1 – Техническое задание</w:t>
      </w:r>
    </w:p>
    <w:p w:rsidR="004256BE" w:rsidRPr="003605D0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3605D0">
        <w:rPr>
          <w:rFonts w:ascii="Times New Roman" w:hAnsi="Times New Roman"/>
          <w:szCs w:val="24"/>
        </w:rPr>
        <w:t xml:space="preserve">Приложение № 2 – Стоимость </w:t>
      </w:r>
      <w:r w:rsidR="002108E9" w:rsidRPr="003605D0">
        <w:rPr>
          <w:rFonts w:ascii="Times New Roman" w:hAnsi="Times New Roman"/>
          <w:szCs w:val="24"/>
        </w:rPr>
        <w:t>организации и предоставления</w:t>
      </w:r>
      <w:r w:rsidR="00335703" w:rsidRPr="003605D0">
        <w:rPr>
          <w:rFonts w:ascii="Times New Roman" w:hAnsi="Times New Roman"/>
          <w:szCs w:val="24"/>
        </w:rPr>
        <w:t xml:space="preserve"> </w:t>
      </w:r>
      <w:r w:rsidRPr="003605D0">
        <w:rPr>
          <w:rFonts w:ascii="Times New Roman" w:hAnsi="Times New Roman"/>
          <w:szCs w:val="24"/>
        </w:rPr>
        <w:t>Услуг</w:t>
      </w:r>
    </w:p>
    <w:p w:rsidR="004256BE" w:rsidRPr="003605D0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3605D0">
        <w:rPr>
          <w:rFonts w:ascii="Times New Roman" w:hAnsi="Times New Roman"/>
          <w:szCs w:val="24"/>
        </w:rPr>
        <w:t>Приложение № 3 – Описание и условия предоставления Услуги</w:t>
      </w:r>
    </w:p>
    <w:p w:rsidR="004256BE" w:rsidRPr="00B518F7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3605D0">
        <w:rPr>
          <w:rFonts w:ascii="Times New Roman" w:hAnsi="Times New Roman"/>
          <w:szCs w:val="24"/>
        </w:rPr>
        <w:t xml:space="preserve">Приложение № 4 – Форма Заказа на </w:t>
      </w:r>
      <w:r w:rsidR="00D8525D" w:rsidRPr="003605D0">
        <w:rPr>
          <w:rFonts w:ascii="Times New Roman" w:hAnsi="Times New Roman"/>
          <w:szCs w:val="24"/>
        </w:rPr>
        <w:t>услугу</w:t>
      </w:r>
    </w:p>
    <w:p w:rsidR="004256BE" w:rsidRPr="00B518F7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B518F7">
        <w:rPr>
          <w:rFonts w:ascii="Times New Roman" w:hAnsi="Times New Roman"/>
          <w:szCs w:val="24"/>
        </w:rPr>
        <w:t xml:space="preserve">Приложение № 5 – Соглашение об </w:t>
      </w:r>
      <w:r w:rsidR="00D8525D">
        <w:rPr>
          <w:rFonts w:ascii="Times New Roman" w:hAnsi="Times New Roman"/>
          <w:szCs w:val="24"/>
        </w:rPr>
        <w:t>уровне обслуживания</w:t>
      </w:r>
    </w:p>
    <w:p w:rsidR="00DC1E9C" w:rsidRDefault="004256BE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  <w:r w:rsidRPr="00B518F7">
        <w:rPr>
          <w:rFonts w:ascii="Times New Roman" w:hAnsi="Times New Roman"/>
          <w:szCs w:val="24"/>
        </w:rPr>
        <w:t>Приложение № 6 – Формы Актов</w:t>
      </w:r>
    </w:p>
    <w:p w:rsidR="00107E51" w:rsidRPr="00B518F7" w:rsidRDefault="00107E51" w:rsidP="000C244C">
      <w:pPr>
        <w:pStyle w:val="af1"/>
        <w:spacing w:before="0" w:after="0" w:line="276" w:lineRule="auto"/>
        <w:outlineLvl w:val="0"/>
        <w:rPr>
          <w:rFonts w:ascii="Times New Roman" w:hAnsi="Times New Roman"/>
          <w:szCs w:val="24"/>
        </w:rPr>
      </w:pPr>
    </w:p>
    <w:bookmarkEnd w:id="0"/>
    <w:bookmarkEnd w:id="1"/>
    <w:bookmarkEnd w:id="2"/>
    <w:bookmarkEnd w:id="3"/>
    <w:bookmarkEnd w:id="4"/>
    <w:bookmarkEnd w:id="5"/>
    <w:p w:rsidR="004D2181" w:rsidRPr="00B518F7" w:rsidRDefault="002108E9" w:rsidP="00DC1E9C">
      <w:pPr>
        <w:pStyle w:val="af1"/>
        <w:keepNext/>
        <w:spacing w:before="0" w:line="240" w:lineRule="auto"/>
        <w:jc w:val="center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15.</w:t>
      </w:r>
      <w:r w:rsidR="0087505F" w:rsidRPr="00B518F7">
        <w:rPr>
          <w:rFonts w:ascii="Times New Roman" w:hAnsi="Times New Roman"/>
          <w:b/>
          <w:szCs w:val="24"/>
        </w:rPr>
        <w:t xml:space="preserve"> </w:t>
      </w:r>
      <w:r w:rsidR="00850722" w:rsidRPr="00B518F7">
        <w:rPr>
          <w:rFonts w:ascii="Times New Roman" w:hAnsi="Times New Roman"/>
          <w:b/>
          <w:szCs w:val="24"/>
        </w:rPr>
        <w:t xml:space="preserve">АДРЕСА И </w:t>
      </w:r>
      <w:r w:rsidR="004D2181" w:rsidRPr="00B518F7">
        <w:rPr>
          <w:rFonts w:ascii="Times New Roman" w:hAnsi="Times New Roman"/>
          <w:b/>
          <w:szCs w:val="24"/>
        </w:rPr>
        <w:t xml:space="preserve">БАНКОВСКИЕ </w:t>
      </w:r>
      <w:r w:rsidR="00850722" w:rsidRPr="00B518F7">
        <w:rPr>
          <w:rFonts w:ascii="Times New Roman" w:hAnsi="Times New Roman"/>
          <w:b/>
          <w:szCs w:val="24"/>
        </w:rPr>
        <w:t>РЕКВИЗИТЫ СТОРОН</w:t>
      </w:r>
    </w:p>
    <w:tbl>
      <w:tblPr>
        <w:tblW w:w="0" w:type="auto"/>
        <w:tblInd w:w="-106" w:type="dxa"/>
        <w:tblLook w:val="00A0"/>
      </w:tblPr>
      <w:tblGrid>
        <w:gridCol w:w="4219"/>
        <w:gridCol w:w="283"/>
        <w:gridCol w:w="4962"/>
      </w:tblGrid>
      <w:tr w:rsidR="00ED7633" w:rsidRPr="00396F76" w:rsidTr="00ED7633">
        <w:trPr>
          <w:trHeight w:val="528"/>
        </w:trPr>
        <w:tc>
          <w:tcPr>
            <w:tcW w:w="4219" w:type="dxa"/>
            <w:vAlign w:val="bottom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  <w:r w:rsidRPr="00396F76">
              <w:rPr>
                <w:b/>
                <w:bCs/>
              </w:rPr>
              <w:t>ИСПОЛНИТЕЛЬ:</w:t>
            </w:r>
          </w:p>
        </w:tc>
        <w:tc>
          <w:tcPr>
            <w:tcW w:w="283" w:type="dxa"/>
            <w:vAlign w:val="bottom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62" w:type="dxa"/>
            <w:vAlign w:val="bottom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  <w:r w:rsidRPr="00396F76">
              <w:rPr>
                <w:b/>
                <w:bCs/>
              </w:rPr>
              <w:t>ЗАКАЗЧИК: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АО «КОНСИСТ-ОС»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Адрес места нахождения: </w:t>
            </w:r>
          </w:p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Адрес </w:t>
            </w:r>
            <w:r>
              <w:t>Общества</w:t>
            </w:r>
            <w:r w:rsidRPr="00396F76">
              <w:t xml:space="preserve">: </w:t>
            </w:r>
            <w:r w:rsidR="001F3A02">
              <w:t>115432</w:t>
            </w:r>
            <w:r w:rsidR="001F3A02" w:rsidRPr="00396F76">
              <w:t xml:space="preserve">, г. Москва, </w:t>
            </w:r>
            <w:r w:rsidR="001F3A02">
              <w:t>Проектируемый проезд №4062,</w:t>
            </w:r>
            <w:r w:rsidR="001F3A02" w:rsidRPr="00396F76">
              <w:t xml:space="preserve"> д. </w:t>
            </w:r>
            <w:r w:rsidR="001F3A02">
              <w:t>6, стр. 25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ИНН: 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ИНН: 7711077412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КПП: 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КПП: </w:t>
            </w:r>
            <w:r w:rsidR="001F3A02" w:rsidRPr="00396F76">
              <w:t>77</w:t>
            </w:r>
            <w:r w:rsidR="001F3A02">
              <w:t>25</w:t>
            </w:r>
            <w:r w:rsidR="001F3A02" w:rsidRPr="00396F76">
              <w:t>01001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ОГРН: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ОГРН: 1027739236920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  <w:r w:rsidRPr="00396F76">
              <w:rPr>
                <w:b/>
                <w:bCs/>
              </w:rPr>
              <w:t>БАНК ИСПОЛНИТЕЛЯ: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  <w:r w:rsidRPr="00396F76">
              <w:rPr>
                <w:b/>
                <w:bCs/>
              </w:rPr>
              <w:t>БАНК ЗАКАЗЧИКА: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Расчетный счет:</w:t>
            </w:r>
          </w:p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Расчетный счет 40702810992000004542 </w:t>
            </w:r>
          </w:p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в </w:t>
            </w:r>
            <w:r w:rsidR="007A32FC">
              <w:t>Банк ГПБ</w:t>
            </w:r>
            <w:r w:rsidRPr="00396F76">
              <w:t xml:space="preserve"> (АО), г. Москва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 xml:space="preserve">Корр. счет: 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Корр. счет: 30101810200000000823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widowControl w:val="0"/>
              <w:spacing w:line="276" w:lineRule="auto"/>
            </w:pPr>
            <w:r w:rsidRPr="00396F76">
              <w:t xml:space="preserve">БИК: </w:t>
            </w:r>
          </w:p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БИК: 044525823</w:t>
            </w:r>
          </w:p>
          <w:p w:rsidR="00ED7633" w:rsidRPr="00396F76" w:rsidRDefault="00ED7633" w:rsidP="000C244C">
            <w:pPr>
              <w:spacing w:line="276" w:lineRule="auto"/>
            </w:pP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  <w:r w:rsidRPr="00396F76">
              <w:rPr>
                <w:b/>
                <w:bCs/>
              </w:rPr>
              <w:t>От ИСПОЛНИТЕЛЯ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  <w:rPr>
                <w:b/>
                <w:bCs/>
              </w:rPr>
            </w:pPr>
            <w:r w:rsidRPr="00396F76">
              <w:rPr>
                <w:b/>
                <w:bCs/>
              </w:rPr>
              <w:t>От ЗАКАЗЧИКА</w:t>
            </w:r>
          </w:p>
        </w:tc>
      </w:tr>
      <w:tr w:rsidR="00ED7633" w:rsidRPr="00396F76" w:rsidTr="00ED7633">
        <w:tc>
          <w:tcPr>
            <w:tcW w:w="4219" w:type="dxa"/>
          </w:tcPr>
          <w:p w:rsidR="00ED7633" w:rsidRDefault="00ED7633" w:rsidP="000C244C">
            <w:pPr>
              <w:spacing w:line="276" w:lineRule="auto"/>
            </w:pPr>
          </w:p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АО «КОНСИСТ-ОС»</w:t>
            </w:r>
          </w:p>
          <w:p w:rsidR="00ED7633" w:rsidRPr="00396F76" w:rsidRDefault="00ED7633" w:rsidP="000C244C">
            <w:pPr>
              <w:spacing w:line="276" w:lineRule="auto"/>
            </w:pPr>
            <w:r w:rsidRPr="00396F76">
              <w:t>Генеральн</w:t>
            </w:r>
            <w:r w:rsidR="007A32FC">
              <w:t>ый</w:t>
            </w:r>
            <w:r w:rsidRPr="00396F76">
              <w:t xml:space="preserve"> директор</w:t>
            </w:r>
          </w:p>
          <w:p w:rsidR="00ED7633" w:rsidRPr="00396F76" w:rsidRDefault="00ED7633" w:rsidP="000C244C">
            <w:pPr>
              <w:spacing w:line="276" w:lineRule="auto"/>
            </w:pPr>
          </w:p>
        </w:tc>
      </w:tr>
      <w:tr w:rsidR="00ED7633" w:rsidRPr="00396F76" w:rsidTr="00ED7633">
        <w:tc>
          <w:tcPr>
            <w:tcW w:w="4219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________________</w:t>
            </w:r>
          </w:p>
        </w:tc>
        <w:tc>
          <w:tcPr>
            <w:tcW w:w="283" w:type="dxa"/>
          </w:tcPr>
          <w:p w:rsidR="00ED7633" w:rsidRPr="00396F76" w:rsidRDefault="00ED7633" w:rsidP="000C244C">
            <w:pPr>
              <w:spacing w:line="276" w:lineRule="auto"/>
            </w:pPr>
          </w:p>
        </w:tc>
        <w:tc>
          <w:tcPr>
            <w:tcW w:w="4962" w:type="dxa"/>
          </w:tcPr>
          <w:p w:rsidR="00ED7633" w:rsidRPr="00396F76" w:rsidRDefault="00ED7633" w:rsidP="000C244C">
            <w:pPr>
              <w:spacing w:line="276" w:lineRule="auto"/>
            </w:pPr>
            <w:r w:rsidRPr="00396F76">
              <w:t>____________________</w:t>
            </w:r>
            <w:r w:rsidR="007A32FC">
              <w:t>М.Н. Лысачев</w:t>
            </w:r>
          </w:p>
        </w:tc>
      </w:tr>
    </w:tbl>
    <w:p w:rsidR="004256BE" w:rsidRDefault="004256BE" w:rsidP="000C244C">
      <w:pPr>
        <w:spacing w:line="276" w:lineRule="auto"/>
      </w:pPr>
    </w:p>
    <w:p w:rsidR="00AE1B7C" w:rsidRDefault="00AE1B7C" w:rsidP="000C244C">
      <w:pPr>
        <w:spacing w:line="276" w:lineRule="auto"/>
      </w:pPr>
    </w:p>
    <w:p w:rsidR="00AE1B7C" w:rsidRDefault="00AE1B7C" w:rsidP="000C244C">
      <w:pPr>
        <w:spacing w:line="276" w:lineRule="auto"/>
        <w:sectPr w:rsidR="00AE1B7C" w:rsidSect="00107E51">
          <w:headerReference w:type="default" r:id="rId15"/>
          <w:pgSz w:w="11906" w:h="16838"/>
          <w:pgMar w:top="709" w:right="567" w:bottom="1134" w:left="1418" w:header="709" w:footer="709" w:gutter="0"/>
          <w:cols w:space="708"/>
          <w:titlePg/>
          <w:docGrid w:linePitch="360"/>
        </w:sectPr>
      </w:pPr>
    </w:p>
    <w:p w:rsidR="00AE1B7C" w:rsidRPr="002A2D42" w:rsidRDefault="00AE1B7C" w:rsidP="000C244C">
      <w:pPr>
        <w:pStyle w:val="aff2"/>
        <w:spacing w:line="276" w:lineRule="auto"/>
      </w:pPr>
      <w:r w:rsidRPr="002A2D42">
        <w:t>Приложение №1</w:t>
      </w:r>
    </w:p>
    <w:p w:rsidR="00AE1B7C" w:rsidRPr="002A2D42" w:rsidRDefault="00AE1B7C" w:rsidP="000C244C">
      <w:pPr>
        <w:spacing w:line="276" w:lineRule="auto"/>
        <w:jc w:val="right"/>
      </w:pPr>
      <w:r w:rsidRPr="002A2D42">
        <w:t>к Договору на оказание услуг связи ___</w:t>
      </w:r>
      <w:r w:rsidR="00A64D6B">
        <w:t>_____</w:t>
      </w:r>
      <w:r w:rsidRPr="002A2D42">
        <w:t>_______________________________</w:t>
      </w:r>
    </w:p>
    <w:p w:rsidR="00AE1B7C" w:rsidRPr="00B763FC" w:rsidRDefault="00AE1B7C" w:rsidP="000C244C">
      <w:pPr>
        <w:spacing w:line="276" w:lineRule="auto"/>
        <w:jc w:val="right"/>
        <w:rPr>
          <w:sz w:val="20"/>
          <w:szCs w:val="20"/>
        </w:rPr>
      </w:pPr>
      <w:r w:rsidRPr="002A2D42">
        <w:t>от «__» ________ 20__г</w:t>
      </w:r>
      <w:r w:rsidRPr="002A2D42">
        <w:rPr>
          <w:sz w:val="20"/>
          <w:szCs w:val="20"/>
        </w:rPr>
        <w:t>.</w:t>
      </w:r>
    </w:p>
    <w:p w:rsidR="00AE1B7C" w:rsidRDefault="00AE1B7C" w:rsidP="000C244C">
      <w:pPr>
        <w:spacing w:line="276" w:lineRule="auto"/>
        <w:ind w:right="567" w:firstLine="567"/>
        <w:jc w:val="right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AE1B7C" w:rsidRPr="002A2D42" w:rsidRDefault="00AE1B7C" w:rsidP="000C244C">
      <w:pPr>
        <w:tabs>
          <w:tab w:val="num" w:pos="0"/>
        </w:tabs>
        <w:spacing w:line="276" w:lineRule="auto"/>
        <w:jc w:val="center"/>
        <w:rPr>
          <w:b/>
        </w:rPr>
      </w:pPr>
    </w:p>
    <w:p w:rsidR="003B5D49" w:rsidRPr="005C44FA" w:rsidRDefault="003B5D49" w:rsidP="003B5D49">
      <w:pPr>
        <w:jc w:val="center"/>
      </w:pPr>
      <w:bookmarkStart w:id="6" w:name="_Toc267481444"/>
      <w:bookmarkStart w:id="7" w:name="_Toc276480748"/>
      <w:bookmarkStart w:id="8" w:name="_Toc294016124"/>
      <w:bookmarkEnd w:id="6"/>
      <w:bookmarkEnd w:id="7"/>
      <w:bookmarkEnd w:id="8"/>
      <w:r w:rsidRPr="005C44FA">
        <w:t>Техническое задание на</w:t>
      </w:r>
      <w:r w:rsidRPr="005C44FA" w:rsidDel="0004392B">
        <w:t xml:space="preserve"> </w:t>
      </w:r>
      <w:r w:rsidRPr="005C44FA">
        <w:t xml:space="preserve">оказание услуг связи </w:t>
      </w:r>
    </w:p>
    <w:p w:rsidR="003B5D49" w:rsidRPr="005C44FA" w:rsidRDefault="003B5D49" w:rsidP="003B5D49"/>
    <w:p w:rsidR="003B5D49" w:rsidRPr="005C44FA" w:rsidRDefault="003B5D49" w:rsidP="003B5D49">
      <w:pPr>
        <w:jc w:val="both"/>
      </w:pPr>
    </w:p>
    <w:p w:rsidR="003B5D49" w:rsidRPr="005C44FA" w:rsidRDefault="003B5D49" w:rsidP="003B5D49">
      <w:pPr>
        <w:jc w:val="both"/>
      </w:pPr>
    </w:p>
    <w:p w:rsidR="003B5D49" w:rsidRPr="005C44FA" w:rsidRDefault="003B5D49" w:rsidP="003B5D49">
      <w:pPr>
        <w:jc w:val="both"/>
      </w:pPr>
    </w:p>
    <w:p w:rsidR="003B5D49" w:rsidRPr="005C44FA" w:rsidRDefault="003B5D49" w:rsidP="003B5D49">
      <w:pPr>
        <w:jc w:val="both"/>
      </w:pPr>
    </w:p>
    <w:p w:rsidR="003B5D49" w:rsidRPr="005C44FA" w:rsidRDefault="003B5D49" w:rsidP="003B5D49">
      <w:pPr>
        <w:jc w:val="both"/>
      </w:pPr>
    </w:p>
    <w:p w:rsidR="003B5D49" w:rsidRPr="005C44FA" w:rsidRDefault="003B5D49" w:rsidP="003B5D49">
      <w:pPr>
        <w:jc w:val="both"/>
      </w:pPr>
    </w:p>
    <w:p w:rsidR="003B5D49" w:rsidRPr="005C44FA" w:rsidRDefault="003B5D49" w:rsidP="003B5D49">
      <w:pPr>
        <w:ind w:left="2127" w:hanging="2127"/>
        <w:jc w:val="both"/>
      </w:pPr>
      <w:r w:rsidRPr="005C44FA">
        <w:rPr>
          <w:b/>
        </w:rPr>
        <w:t>Предмет закупки:</w:t>
      </w:r>
      <w:r w:rsidRPr="005C44FA">
        <w:t xml:space="preserve"> Организация и </w:t>
      </w:r>
      <w:r w:rsidRPr="005C44FA">
        <w:rPr>
          <w:color w:val="000000"/>
        </w:rPr>
        <w:t>предоставление</w:t>
      </w:r>
      <w:r w:rsidRPr="005C44FA">
        <w:t xml:space="preserve"> цифров</w:t>
      </w:r>
      <w:r>
        <w:t>ого</w:t>
      </w:r>
      <w:r w:rsidRPr="005C44FA">
        <w:t xml:space="preserve"> канал</w:t>
      </w:r>
      <w:r>
        <w:t>а</w:t>
      </w:r>
      <w:r w:rsidRPr="005C44FA">
        <w:t xml:space="preserve"> связи «ММТС-</w:t>
      </w:r>
      <w:r>
        <w:t>9</w:t>
      </w:r>
      <w:r w:rsidRPr="005C44FA">
        <w:t xml:space="preserve"> – </w:t>
      </w:r>
      <w:r>
        <w:t xml:space="preserve">учебный центр </w:t>
      </w:r>
      <w:proofErr w:type="spellStart"/>
      <w:r>
        <w:t>Нововоронежской</w:t>
      </w:r>
      <w:proofErr w:type="spellEnd"/>
      <w:r>
        <w:t xml:space="preserve"> АЭС»</w:t>
      </w:r>
      <w:r w:rsidRPr="005C44FA">
        <w:t xml:space="preserve"> </w:t>
      </w:r>
    </w:p>
    <w:p w:rsidR="003B5D49" w:rsidRPr="005C44FA" w:rsidRDefault="003B5D49" w:rsidP="003B5D49">
      <w:pPr>
        <w:ind w:left="2127" w:hanging="2127"/>
      </w:pPr>
    </w:p>
    <w:p w:rsidR="003B5D49" w:rsidRPr="005C44FA" w:rsidRDefault="003B5D49" w:rsidP="003B5D49">
      <w:pPr>
        <w:ind w:left="2127" w:hanging="2127"/>
      </w:pPr>
    </w:p>
    <w:p w:rsidR="003B5D49" w:rsidRPr="005C44FA" w:rsidRDefault="003B5D49" w:rsidP="003B5D49"/>
    <w:p w:rsidR="003B5D49" w:rsidRPr="005C44FA" w:rsidRDefault="003B5D49" w:rsidP="003B5D49"/>
    <w:p w:rsidR="003B5D49" w:rsidRPr="005C44FA" w:rsidRDefault="003B5D49" w:rsidP="003B5D49"/>
    <w:p w:rsidR="003B5D49" w:rsidRPr="005C44FA" w:rsidRDefault="003B5D49" w:rsidP="003B5D49"/>
    <w:p w:rsidR="003B5D49" w:rsidRPr="005C44FA" w:rsidRDefault="003B5D49" w:rsidP="003B5D49"/>
    <w:p w:rsidR="003B5D49" w:rsidRPr="005C44FA" w:rsidRDefault="003B5D49" w:rsidP="003B5D49"/>
    <w:p w:rsidR="003B5D49" w:rsidRPr="005C44FA" w:rsidRDefault="003B5D49" w:rsidP="003B5D49"/>
    <w:p w:rsidR="003B5D49" w:rsidRPr="005C44FA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Default="003B5D49" w:rsidP="003B5D49"/>
    <w:p w:rsidR="003B5D49" w:rsidRPr="005C44FA" w:rsidRDefault="003B5D49" w:rsidP="003B5D49"/>
    <w:p w:rsidR="003B5D49" w:rsidRPr="005C44FA" w:rsidRDefault="003B5D49" w:rsidP="003B5D49">
      <w:pPr>
        <w:jc w:val="center"/>
      </w:pPr>
      <w:r w:rsidRPr="005C44FA">
        <w:rPr>
          <w:color w:val="000000"/>
        </w:rPr>
        <w:t>Москва 201</w:t>
      </w:r>
      <w:r>
        <w:rPr>
          <w:color w:val="000000"/>
        </w:rPr>
        <w:t>9</w:t>
      </w:r>
    </w:p>
    <w:p w:rsidR="003B5D49" w:rsidRPr="005C44FA" w:rsidRDefault="003B5D49" w:rsidP="003B5D49">
      <w:pPr>
        <w:spacing w:after="200" w:line="276" w:lineRule="auto"/>
        <w:rPr>
          <w:b/>
        </w:rPr>
      </w:pPr>
      <w:r w:rsidRPr="005C44FA">
        <w:rPr>
          <w:b/>
        </w:rPr>
        <w:br w:type="page"/>
      </w:r>
    </w:p>
    <w:p w:rsidR="003B5D49" w:rsidRPr="00E309A0" w:rsidRDefault="003B5D49" w:rsidP="003B5D49">
      <w:pPr>
        <w:jc w:val="center"/>
        <w:rPr>
          <w:b/>
          <w:color w:val="000000"/>
        </w:rPr>
      </w:pPr>
      <w:r w:rsidRPr="00E309A0">
        <w:rPr>
          <w:b/>
          <w:color w:val="000000"/>
        </w:rPr>
        <w:t xml:space="preserve">ПЕРЕЧЕНЬ ВИДОВ УСЛУГ </w:t>
      </w:r>
    </w:p>
    <w:p w:rsidR="003B5D49" w:rsidRPr="00E309A0" w:rsidRDefault="003B5D49" w:rsidP="003B5D49">
      <w:pPr>
        <w:jc w:val="center"/>
        <w:rPr>
          <w:b/>
          <w:color w:val="000000"/>
        </w:rPr>
      </w:pPr>
      <w:r w:rsidRPr="00E309A0">
        <w:rPr>
          <w:b/>
          <w:color w:val="000000"/>
        </w:rPr>
        <w:t xml:space="preserve">для </w:t>
      </w:r>
      <w:proofErr w:type="gramStart"/>
      <w:r w:rsidRPr="00E309A0">
        <w:rPr>
          <w:b/>
          <w:color w:val="000000"/>
        </w:rPr>
        <w:t>закупки</w:t>
      </w:r>
      <w:proofErr w:type="gramEnd"/>
      <w:r w:rsidRPr="00E309A0">
        <w:rPr>
          <w:b/>
          <w:color w:val="000000"/>
        </w:rPr>
        <w:t xml:space="preserve"> которых применяется настоящее техническое задание</w:t>
      </w:r>
    </w:p>
    <w:p w:rsidR="003B5D49" w:rsidRPr="00E309A0" w:rsidRDefault="003B5D49" w:rsidP="003B5D49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6"/>
        <w:gridCol w:w="8095"/>
      </w:tblGrid>
      <w:tr w:rsidR="003B5D49" w:rsidRPr="00E309A0" w:rsidTr="003B5D49">
        <w:trPr>
          <w:trHeight w:val="399"/>
        </w:trPr>
        <w:tc>
          <w:tcPr>
            <w:tcW w:w="1384" w:type="dxa"/>
            <w:shd w:val="clear" w:color="auto" w:fill="auto"/>
            <w:vAlign w:val="center"/>
          </w:tcPr>
          <w:p w:rsidR="003B5D49" w:rsidRPr="00E309A0" w:rsidRDefault="003B5D49" w:rsidP="003B5D49">
            <w:pPr>
              <w:rPr>
                <w:b/>
                <w:color w:val="000000"/>
              </w:rPr>
            </w:pPr>
            <w:r w:rsidRPr="00E309A0">
              <w:rPr>
                <w:b/>
                <w:color w:val="000000"/>
              </w:rPr>
              <w:t>Код</w:t>
            </w:r>
          </w:p>
        </w:tc>
        <w:tc>
          <w:tcPr>
            <w:tcW w:w="8187" w:type="dxa"/>
            <w:shd w:val="clear" w:color="auto" w:fill="auto"/>
            <w:vAlign w:val="center"/>
          </w:tcPr>
          <w:p w:rsidR="003B5D49" w:rsidRPr="00E309A0" w:rsidRDefault="003B5D49" w:rsidP="003B5D49">
            <w:pPr>
              <w:rPr>
                <w:b/>
                <w:color w:val="000000"/>
              </w:rPr>
            </w:pPr>
            <w:r w:rsidRPr="00E309A0">
              <w:rPr>
                <w:b/>
                <w:color w:val="000000"/>
              </w:rPr>
              <w:t>Вид услуги</w:t>
            </w:r>
          </w:p>
        </w:tc>
      </w:tr>
      <w:tr w:rsidR="003B5D49" w:rsidRPr="00E309A0" w:rsidTr="003B5D49">
        <w:trPr>
          <w:trHeight w:val="405"/>
        </w:trPr>
        <w:tc>
          <w:tcPr>
            <w:tcW w:w="1384" w:type="dxa"/>
            <w:shd w:val="clear" w:color="auto" w:fill="auto"/>
            <w:vAlign w:val="center"/>
          </w:tcPr>
          <w:p w:rsidR="003B5D49" w:rsidRPr="00E309A0" w:rsidRDefault="003B5D49" w:rsidP="003B5D49">
            <w:pPr>
              <w:rPr>
                <w:b/>
                <w:color w:val="000000"/>
              </w:rPr>
            </w:pPr>
            <w:r w:rsidRPr="00E309A0">
              <w:rPr>
                <w:b/>
                <w:color w:val="000000"/>
              </w:rPr>
              <w:t>ОК</w:t>
            </w:r>
            <w:r>
              <w:rPr>
                <w:b/>
                <w:color w:val="000000"/>
              </w:rPr>
              <w:t>ПД</w:t>
            </w:r>
            <w:proofErr w:type="gramStart"/>
            <w:r w:rsidRPr="00E309A0">
              <w:rPr>
                <w:b/>
                <w:color w:val="000000"/>
              </w:rPr>
              <w:t>2</w:t>
            </w:r>
            <w:proofErr w:type="gramEnd"/>
          </w:p>
        </w:tc>
        <w:tc>
          <w:tcPr>
            <w:tcW w:w="8187" w:type="dxa"/>
            <w:shd w:val="clear" w:color="auto" w:fill="auto"/>
            <w:vAlign w:val="center"/>
          </w:tcPr>
          <w:p w:rsidR="003B5D49" w:rsidRPr="00E309A0" w:rsidRDefault="003B5D49" w:rsidP="003B5D49">
            <w:pPr>
              <w:rPr>
                <w:color w:val="000000"/>
              </w:rPr>
            </w:pPr>
          </w:p>
        </w:tc>
      </w:tr>
      <w:tr w:rsidR="003B5D49" w:rsidRPr="00E309A0" w:rsidTr="003B5D49">
        <w:trPr>
          <w:trHeight w:val="411"/>
        </w:trPr>
        <w:tc>
          <w:tcPr>
            <w:tcW w:w="1384" w:type="dxa"/>
            <w:shd w:val="clear" w:color="auto" w:fill="auto"/>
            <w:vAlign w:val="center"/>
          </w:tcPr>
          <w:p w:rsidR="003B5D49" w:rsidRPr="00E309A0" w:rsidRDefault="003B5D49" w:rsidP="003B5D49">
            <w:pPr>
              <w:rPr>
                <w:color w:val="000000"/>
              </w:rPr>
            </w:pPr>
            <w:r w:rsidRPr="00E309A0">
              <w:rPr>
                <w:color w:val="000000"/>
              </w:rPr>
              <w:t>61.90.10</w:t>
            </w:r>
            <w:r>
              <w:rPr>
                <w:color w:val="000000"/>
              </w:rPr>
              <w:t>.160</w:t>
            </w:r>
          </w:p>
        </w:tc>
        <w:tc>
          <w:tcPr>
            <w:tcW w:w="8187" w:type="dxa"/>
            <w:shd w:val="clear" w:color="auto" w:fill="auto"/>
            <w:vAlign w:val="center"/>
          </w:tcPr>
          <w:p w:rsidR="003B5D49" w:rsidRPr="00E309A0" w:rsidRDefault="003B5D49" w:rsidP="003B5D49">
            <w:pPr>
              <w:rPr>
                <w:color w:val="000000"/>
              </w:rPr>
            </w:pPr>
            <w:r w:rsidRPr="00E309A0">
              <w:rPr>
                <w:color w:val="000000"/>
              </w:rPr>
              <w:t>Услуги</w:t>
            </w:r>
            <w:r>
              <w:rPr>
                <w:color w:val="000000"/>
              </w:rPr>
              <w:t xml:space="preserve"> связи по предоставлению каналов связи</w:t>
            </w:r>
          </w:p>
        </w:tc>
      </w:tr>
    </w:tbl>
    <w:p w:rsidR="003B5D49" w:rsidRDefault="003B5D49" w:rsidP="003B5D4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3B5D49" w:rsidRDefault="003B5D49" w:rsidP="003B5D4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3B5D49" w:rsidRDefault="003B5D49" w:rsidP="003B5D4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5D49" w:rsidRPr="005C44FA" w:rsidRDefault="003B5D49" w:rsidP="003B5D49">
      <w:pPr>
        <w:tabs>
          <w:tab w:val="num" w:pos="0"/>
        </w:tabs>
        <w:jc w:val="center"/>
        <w:rPr>
          <w:b/>
        </w:rPr>
      </w:pPr>
      <w:r w:rsidRPr="005C44FA">
        <w:rPr>
          <w:b/>
        </w:rPr>
        <w:t>Техническое задание</w:t>
      </w:r>
    </w:p>
    <w:p w:rsidR="003B5D49" w:rsidRPr="005C44FA" w:rsidRDefault="003B5D49" w:rsidP="003B5D49">
      <w:pPr>
        <w:tabs>
          <w:tab w:val="num" w:pos="0"/>
        </w:tabs>
        <w:jc w:val="center"/>
        <w:rPr>
          <w:b/>
        </w:rPr>
      </w:pPr>
      <w:r w:rsidRPr="005C44FA">
        <w:rPr>
          <w:b/>
        </w:rPr>
        <w:t>на оказание услуг связи</w:t>
      </w:r>
    </w:p>
    <w:p w:rsidR="003B5D49" w:rsidRPr="005C44FA" w:rsidRDefault="003B5D49" w:rsidP="003B5D49">
      <w:pPr>
        <w:jc w:val="center"/>
      </w:pPr>
    </w:p>
    <w:p w:rsidR="003B5D49" w:rsidRPr="005C44FA" w:rsidRDefault="003B5D49" w:rsidP="003B5D49">
      <w:pPr>
        <w:jc w:val="center"/>
      </w:pPr>
      <w:r w:rsidRPr="005C44FA">
        <w:t>СОДЕРЖАНИЕ</w:t>
      </w:r>
    </w:p>
    <w:p w:rsidR="003B5D49" w:rsidRPr="005C44FA" w:rsidRDefault="003B5D49" w:rsidP="003B5D49">
      <w:pPr>
        <w:pStyle w:val="aff3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3B5D49" w:rsidRPr="00CD34BA" w:rsidRDefault="005A0009" w:rsidP="003B5D49">
      <w:pPr>
        <w:pStyle w:val="13"/>
      </w:pPr>
      <w:r w:rsidRPr="00CD34BA">
        <w:fldChar w:fldCharType="begin"/>
      </w:r>
      <w:r w:rsidR="003B5D49" w:rsidRPr="00CD34BA">
        <w:instrText xml:space="preserve"> TOC \o "1-3" \h \z \u </w:instrText>
      </w:r>
      <w:r w:rsidRPr="00CD34BA">
        <w:fldChar w:fldCharType="separate"/>
      </w:r>
      <w:hyperlink w:anchor="_Toc446333587" w:history="1">
        <w:r w:rsidR="003B5D49" w:rsidRPr="00CD34BA">
          <w:rPr>
            <w:rStyle w:val="afe"/>
          </w:rPr>
          <w:t>РАЗДЕЛ 1. НАИМЕНОВАНИЕ УСЛУГИ</w:t>
        </w:r>
      </w:hyperlink>
    </w:p>
    <w:p w:rsidR="003B5D49" w:rsidRPr="00CD34BA" w:rsidRDefault="005A0009" w:rsidP="003B5D49">
      <w:pPr>
        <w:pStyle w:val="13"/>
        <w:rPr>
          <w:lang w:eastAsia="ru-RU"/>
        </w:rPr>
      </w:pPr>
      <w:hyperlink w:anchor="_Toc446333588" w:history="1">
        <w:r w:rsidR="003B5D49" w:rsidRPr="00CD34BA">
          <w:rPr>
            <w:rStyle w:val="afe"/>
          </w:rPr>
          <w:t>РАЗДЕЛ 2. ОПИСАНИЕ УСЛУГ</w:t>
        </w:r>
      </w:hyperlink>
    </w:p>
    <w:p w:rsidR="003B5D49" w:rsidRPr="00CD34BA" w:rsidRDefault="005A0009" w:rsidP="003B5D49">
      <w:pPr>
        <w:pStyle w:val="26"/>
      </w:pPr>
      <w:hyperlink w:anchor="_Toc446333589" w:history="1">
        <w:r w:rsidR="003B5D49" w:rsidRPr="00CD34BA">
          <w:rPr>
            <w:rStyle w:val="afe"/>
            <w:sz w:val="24"/>
            <w:szCs w:val="24"/>
          </w:rPr>
          <w:t>Подраздел 2.1 Состав (перечень) оказываемых услуг</w:t>
        </w:r>
      </w:hyperlink>
    </w:p>
    <w:p w:rsidR="003B5D49" w:rsidRPr="00CD34BA" w:rsidRDefault="005A0009" w:rsidP="003B5D49">
      <w:pPr>
        <w:pStyle w:val="26"/>
      </w:pPr>
      <w:hyperlink w:anchor="_Toc446333590" w:history="1">
        <w:r w:rsidR="003B5D49" w:rsidRPr="00CD34BA">
          <w:rPr>
            <w:rStyle w:val="afe"/>
            <w:sz w:val="24"/>
            <w:szCs w:val="24"/>
          </w:rPr>
          <w:t>Подраздел 2.2 Описание оказываемых услуг</w:t>
        </w:r>
      </w:hyperlink>
    </w:p>
    <w:p w:rsidR="003B5D49" w:rsidRPr="00CD34BA" w:rsidRDefault="005A0009" w:rsidP="003B5D49">
      <w:pPr>
        <w:pStyle w:val="26"/>
        <w:rPr>
          <w:sz w:val="24"/>
          <w:szCs w:val="24"/>
        </w:rPr>
      </w:pPr>
      <w:hyperlink w:anchor="_Toc446333591" w:history="1">
        <w:r w:rsidR="003B5D49" w:rsidRPr="00CD34BA">
          <w:rPr>
            <w:rStyle w:val="afe"/>
            <w:sz w:val="24"/>
            <w:szCs w:val="24"/>
          </w:rPr>
          <w:t xml:space="preserve">Подраздел 2.3 </w:t>
        </w:r>
      </w:hyperlink>
      <w:r w:rsidR="003B5D49" w:rsidRPr="00CD34BA">
        <w:rPr>
          <w:sz w:val="24"/>
          <w:szCs w:val="24"/>
        </w:rPr>
        <w:t>Объем оказываемых услуг либо доля оказываемых услуг в общем объеме закупки</w:t>
      </w:r>
    </w:p>
    <w:p w:rsidR="003B5D49" w:rsidRPr="00CD34BA" w:rsidRDefault="005A0009" w:rsidP="003B5D49">
      <w:pPr>
        <w:pStyle w:val="13"/>
        <w:rPr>
          <w:lang w:eastAsia="ru-RU"/>
        </w:rPr>
      </w:pPr>
      <w:hyperlink w:anchor="_Toc446333592" w:history="1">
        <w:r w:rsidR="003B5D49" w:rsidRPr="00CD34BA">
          <w:rPr>
            <w:rStyle w:val="afe"/>
          </w:rPr>
          <w:t>РАЗДЕЛ 3. ТРЕБОВАНИЯ К УСЛУГАМ</w:t>
        </w:r>
      </w:hyperlink>
    </w:p>
    <w:p w:rsidR="003B5D49" w:rsidRPr="00CD34BA" w:rsidRDefault="005A0009" w:rsidP="003B5D49">
      <w:pPr>
        <w:pStyle w:val="26"/>
      </w:pPr>
      <w:hyperlink w:anchor="_Toc446333593" w:history="1">
        <w:r w:rsidR="003B5D49" w:rsidRPr="00CD34BA">
          <w:rPr>
            <w:rStyle w:val="afe"/>
            <w:sz w:val="24"/>
            <w:szCs w:val="24"/>
          </w:rPr>
          <w:t>Подраздел 3.1 Общие требования</w:t>
        </w:r>
      </w:hyperlink>
    </w:p>
    <w:p w:rsidR="003B5D49" w:rsidRPr="00CD34BA" w:rsidRDefault="005A0009" w:rsidP="003B5D49">
      <w:pPr>
        <w:pStyle w:val="26"/>
      </w:pPr>
      <w:hyperlink w:anchor="_Toc446333594" w:history="1">
        <w:r w:rsidR="003B5D49" w:rsidRPr="00CD34BA">
          <w:rPr>
            <w:rStyle w:val="afe"/>
            <w:sz w:val="24"/>
            <w:szCs w:val="24"/>
          </w:rPr>
          <w:t>Подраздел 3.2 Требования к качеству оказываемых услуг</w:t>
        </w:r>
      </w:hyperlink>
    </w:p>
    <w:p w:rsidR="003B5D49" w:rsidRPr="00CD34BA" w:rsidRDefault="005A0009" w:rsidP="003B5D49">
      <w:pPr>
        <w:pStyle w:val="26"/>
        <w:rPr>
          <w:sz w:val="24"/>
          <w:szCs w:val="24"/>
        </w:rPr>
      </w:pPr>
      <w:hyperlink w:anchor="_Toc446333595" w:history="1">
        <w:r w:rsidR="003B5D49" w:rsidRPr="00CD34BA">
          <w:rPr>
            <w:rStyle w:val="afe"/>
            <w:sz w:val="24"/>
            <w:szCs w:val="24"/>
          </w:rPr>
          <w:t xml:space="preserve">Подраздел 3.3 </w:t>
        </w:r>
      </w:hyperlink>
      <w:r w:rsidR="003B5D49" w:rsidRPr="00CD34BA">
        <w:rPr>
          <w:sz w:val="24"/>
          <w:szCs w:val="24"/>
        </w:rPr>
        <w:t>Требования к гарантийным обязательствам оказываемых услуг</w:t>
      </w:r>
    </w:p>
    <w:p w:rsidR="003B5D49" w:rsidRPr="00CD34BA" w:rsidRDefault="005A0009" w:rsidP="003B5D49">
      <w:pPr>
        <w:pStyle w:val="26"/>
      </w:pPr>
      <w:hyperlink w:anchor="_Toc446333596" w:history="1">
        <w:r w:rsidR="003B5D49" w:rsidRPr="00CD34BA">
          <w:rPr>
            <w:rStyle w:val="afe"/>
            <w:sz w:val="24"/>
            <w:szCs w:val="24"/>
          </w:rPr>
          <w:t>Подраздел 3.4 Требования к конфиденциальности</w:t>
        </w:r>
      </w:hyperlink>
      <w:hyperlink w:anchor="_Toc446333599" w:history="1"/>
    </w:p>
    <w:p w:rsidR="003B5D49" w:rsidRPr="00CD34BA" w:rsidRDefault="003B5D49" w:rsidP="003B5D49">
      <w:pPr>
        <w:pStyle w:val="26"/>
        <w:rPr>
          <w:sz w:val="24"/>
          <w:szCs w:val="24"/>
        </w:rPr>
      </w:pPr>
      <w:r w:rsidRPr="00CD34BA">
        <w:rPr>
          <w:sz w:val="24"/>
          <w:szCs w:val="24"/>
        </w:rPr>
        <w:t>Подраздел 3.5 Требования к безопасности оказания услуг и безопасности результата оказанных услуг</w:t>
      </w:r>
    </w:p>
    <w:p w:rsidR="003B5D49" w:rsidRPr="00CD34BA" w:rsidRDefault="003B5D49" w:rsidP="003B5D49">
      <w:pPr>
        <w:pStyle w:val="26"/>
        <w:rPr>
          <w:sz w:val="24"/>
          <w:szCs w:val="24"/>
        </w:rPr>
      </w:pPr>
      <w:r w:rsidRPr="00CD34BA">
        <w:rPr>
          <w:sz w:val="24"/>
          <w:szCs w:val="24"/>
        </w:rPr>
        <w:t xml:space="preserve">Подраздел 3.6 Требования по обучению персонала </w:t>
      </w:r>
      <w:r>
        <w:rPr>
          <w:sz w:val="24"/>
          <w:szCs w:val="24"/>
        </w:rPr>
        <w:t>Заказчика</w:t>
      </w:r>
    </w:p>
    <w:p w:rsidR="003B5D49" w:rsidRPr="00CD34BA" w:rsidRDefault="003B5D49" w:rsidP="003B5D49">
      <w:pPr>
        <w:pStyle w:val="26"/>
      </w:pPr>
      <w:r w:rsidRPr="00CD34BA">
        <w:rPr>
          <w:sz w:val="24"/>
          <w:szCs w:val="24"/>
        </w:rPr>
        <w:t>Подраздел 3.7 Требования к составу технического предложения участник</w:t>
      </w:r>
      <w:r w:rsidRPr="00C80A7F">
        <w:rPr>
          <w:sz w:val="24"/>
          <w:szCs w:val="24"/>
        </w:rPr>
        <w:t>а</w:t>
      </w:r>
    </w:p>
    <w:p w:rsidR="003B5D49" w:rsidRPr="00CD34BA" w:rsidRDefault="005A0009" w:rsidP="003B5D49">
      <w:pPr>
        <w:pStyle w:val="26"/>
      </w:pPr>
      <w:hyperlink w:anchor="_Toc446333600" w:history="1">
        <w:r w:rsidR="003B5D49" w:rsidRPr="00CD34BA">
          <w:rPr>
            <w:rStyle w:val="afe"/>
            <w:sz w:val="24"/>
            <w:szCs w:val="24"/>
          </w:rPr>
          <w:t>Подраздел 3.8 Специальные требования</w:t>
        </w:r>
      </w:hyperlink>
    </w:p>
    <w:p w:rsidR="003B5D49" w:rsidRPr="00CD34BA" w:rsidRDefault="005A0009" w:rsidP="003B5D49">
      <w:pPr>
        <w:pStyle w:val="13"/>
        <w:rPr>
          <w:lang w:eastAsia="ru-RU"/>
        </w:rPr>
      </w:pPr>
      <w:hyperlink w:anchor="_Toc446333601" w:history="1">
        <w:r w:rsidR="003B5D49" w:rsidRPr="00CD34BA">
          <w:rPr>
            <w:rStyle w:val="afe"/>
          </w:rPr>
          <w:t>РАЗДЕЛ 4. РЕЗУЛЬТАТ ОКАЗАННЫХ УСЛУГ</w:t>
        </w:r>
      </w:hyperlink>
    </w:p>
    <w:p w:rsidR="003B5D49" w:rsidRPr="00CD34BA" w:rsidRDefault="005A0009" w:rsidP="003B5D49">
      <w:pPr>
        <w:pStyle w:val="26"/>
      </w:pPr>
      <w:hyperlink w:anchor="_Toc446333602" w:history="1">
        <w:r w:rsidR="003B5D49" w:rsidRPr="00CD34BA">
          <w:rPr>
            <w:rStyle w:val="afe"/>
            <w:sz w:val="24"/>
            <w:szCs w:val="24"/>
          </w:rPr>
          <w:t>Подраздел 4.1 Описание конечного результата оказанных услуг</w:t>
        </w:r>
      </w:hyperlink>
    </w:p>
    <w:p w:rsidR="003B5D49" w:rsidRPr="00CD34BA" w:rsidRDefault="005A0009" w:rsidP="003B5D49">
      <w:pPr>
        <w:pStyle w:val="26"/>
      </w:pPr>
      <w:hyperlink w:anchor="_Toc446333603" w:history="1">
        <w:r w:rsidR="003B5D49" w:rsidRPr="00CD34BA">
          <w:rPr>
            <w:rStyle w:val="afe"/>
            <w:sz w:val="24"/>
            <w:szCs w:val="24"/>
          </w:rPr>
          <w:t>Подраздел 4.2 Требования по приемке услуг</w:t>
        </w:r>
      </w:hyperlink>
    </w:p>
    <w:p w:rsidR="003B5D49" w:rsidRPr="00CD34BA" w:rsidRDefault="005A0009" w:rsidP="003B5D49">
      <w:pPr>
        <w:pStyle w:val="26"/>
      </w:pPr>
      <w:hyperlink w:anchor="_Toc446333604" w:history="1">
        <w:r w:rsidR="003B5D49" w:rsidRPr="00CD34BA">
          <w:rPr>
            <w:rStyle w:val="afe"/>
            <w:sz w:val="24"/>
            <w:szCs w:val="24"/>
          </w:rPr>
          <w:t>Подраздел 4.3 Требования по передаче Заказчику технических и иных документов (оформление результатов оказанных услуг)</w:t>
        </w:r>
      </w:hyperlink>
    </w:p>
    <w:p w:rsidR="003B5D49" w:rsidRPr="00CD34BA" w:rsidRDefault="005A0009" w:rsidP="003B5D49">
      <w:pPr>
        <w:pStyle w:val="13"/>
      </w:pPr>
      <w:hyperlink w:anchor="_Toc446333605" w:history="1">
        <w:r w:rsidR="003B5D49" w:rsidRPr="00CD34BA">
          <w:rPr>
            <w:rStyle w:val="afe"/>
          </w:rPr>
          <w:t>РАЗДЕЛ 5. ТРЕБОВАНИЯ К ТЕХНИЧЕСКОМУ ОБУЧЕНИЮ ПЕРСОНАЛА ЗАКАЗЧИКА</w:t>
        </w:r>
      </w:hyperlink>
      <w:r w:rsidRPr="00CD34BA">
        <w:fldChar w:fldCharType="end"/>
      </w:r>
    </w:p>
    <w:p w:rsidR="003B5D49" w:rsidRPr="00CD34BA" w:rsidRDefault="003B5D49" w:rsidP="003B5D49">
      <w:pPr>
        <w:ind w:firstLine="851"/>
        <w:rPr>
          <w:lang w:eastAsia="en-US" w:bidi="en-US"/>
        </w:rPr>
      </w:pPr>
      <w:r w:rsidRPr="00CD34BA">
        <w:rPr>
          <w:lang w:eastAsia="en-US" w:bidi="en-US"/>
        </w:rPr>
        <w:t>РАЗДЕЛ 6. ПЕРЕЧЕНЬ ПРИНЯТЫХ СОКРАЩЕНИЙ</w:t>
      </w:r>
    </w:p>
    <w:p w:rsidR="003B5D49" w:rsidRPr="00CD34BA" w:rsidRDefault="003B5D49" w:rsidP="003B5D49">
      <w:pPr>
        <w:ind w:firstLine="851"/>
        <w:rPr>
          <w:lang w:eastAsia="en-US" w:bidi="en-US"/>
        </w:rPr>
      </w:pPr>
      <w:r w:rsidRPr="00CD34BA">
        <w:rPr>
          <w:lang w:eastAsia="en-US" w:bidi="en-US"/>
        </w:rPr>
        <w:t>РАЗДЕЛ 7. ПЕРЕЧЕНЬ ПРИЛОЖЕНИЙ</w:t>
      </w:r>
    </w:p>
    <w:p w:rsidR="003B5D49" w:rsidRPr="005C44FA" w:rsidRDefault="003B5D49" w:rsidP="003B5D49">
      <w:pPr>
        <w:rPr>
          <w:lang w:eastAsia="en-US" w:bidi="en-US"/>
        </w:rPr>
      </w:pPr>
    </w:p>
    <w:p w:rsidR="003B5D49" w:rsidRPr="005C44FA" w:rsidRDefault="003B5D49" w:rsidP="003B5D49">
      <w:pPr>
        <w:rPr>
          <w:lang w:eastAsia="en-US" w:bidi="en-US"/>
        </w:rPr>
      </w:pPr>
    </w:p>
    <w:p w:rsidR="003B5D49" w:rsidRPr="005C44FA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Default="003B5D49" w:rsidP="003B5D49">
      <w:pPr>
        <w:rPr>
          <w:lang w:eastAsia="en-US" w:bidi="en-US"/>
        </w:rPr>
      </w:pPr>
    </w:p>
    <w:p w:rsidR="003B5D49" w:rsidRPr="005C44FA" w:rsidRDefault="003B5D49" w:rsidP="003B5D49">
      <w:pPr>
        <w:rPr>
          <w:lang w:eastAsia="en-US" w:bidi="en-US"/>
        </w:rPr>
      </w:pPr>
    </w:p>
    <w:p w:rsidR="003B5D49" w:rsidRPr="005C44FA" w:rsidRDefault="003B5D49" w:rsidP="003B5D49">
      <w:pPr>
        <w:rPr>
          <w:lang w:eastAsia="en-US" w:bidi="en-US"/>
        </w:rPr>
      </w:pPr>
    </w:p>
    <w:p w:rsidR="003B5D49" w:rsidRPr="005C44FA" w:rsidRDefault="003B5D49" w:rsidP="003B5D49">
      <w:pPr>
        <w:ind w:right="-108"/>
        <w:jc w:val="center"/>
        <w:rPr>
          <w:b/>
        </w:rPr>
      </w:pPr>
      <w:r w:rsidRPr="005C44FA">
        <w:rPr>
          <w:b/>
        </w:rPr>
        <w:br w:type="page"/>
      </w:r>
    </w:p>
    <w:p w:rsidR="003B5D49" w:rsidRDefault="003B5D49" w:rsidP="003B5D49">
      <w:pPr>
        <w:jc w:val="center"/>
        <w:rPr>
          <w:b/>
        </w:rPr>
      </w:pPr>
      <w:r w:rsidRPr="00C31E24">
        <w:rPr>
          <w:b/>
        </w:rPr>
        <w:t>РАЗДЕЛ 1. НАИМЕНОВАНИЕ УСЛУГИ</w:t>
      </w:r>
    </w:p>
    <w:p w:rsidR="003B5D49" w:rsidRPr="00C31E24" w:rsidRDefault="003B5D49" w:rsidP="003B5D49">
      <w:pPr>
        <w:jc w:val="center"/>
        <w:rPr>
          <w:b/>
        </w:rPr>
      </w:pPr>
    </w:p>
    <w:p w:rsidR="003B5D49" w:rsidRPr="00C31E24" w:rsidRDefault="003B5D49" w:rsidP="003B5D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both"/>
      </w:pPr>
      <w:r w:rsidRPr="005C44FA">
        <w:t xml:space="preserve">Организация и </w:t>
      </w:r>
      <w:r w:rsidRPr="005C44FA">
        <w:rPr>
          <w:color w:val="000000"/>
        </w:rPr>
        <w:t>предоставление</w:t>
      </w:r>
      <w:r w:rsidRPr="005C44FA">
        <w:t xml:space="preserve"> цифров</w:t>
      </w:r>
      <w:r>
        <w:t>ого</w:t>
      </w:r>
      <w:r w:rsidRPr="005C44FA">
        <w:t xml:space="preserve"> канал</w:t>
      </w:r>
      <w:r>
        <w:t>а</w:t>
      </w:r>
      <w:r w:rsidRPr="005C44FA">
        <w:t xml:space="preserve"> связи «ММТС-</w:t>
      </w:r>
      <w:r>
        <w:t>9</w:t>
      </w:r>
      <w:r w:rsidRPr="005C44FA">
        <w:t xml:space="preserve"> – </w:t>
      </w:r>
      <w:r>
        <w:t xml:space="preserve">учебный центр </w:t>
      </w:r>
      <w:proofErr w:type="spellStart"/>
      <w:r>
        <w:t>Нововоронежской</w:t>
      </w:r>
      <w:proofErr w:type="spellEnd"/>
      <w:r>
        <w:t xml:space="preserve"> АЭС».</w:t>
      </w:r>
    </w:p>
    <w:p w:rsidR="003B5D49" w:rsidRPr="00C31E24" w:rsidRDefault="003B5D49" w:rsidP="003B5D49">
      <w:pPr>
        <w:jc w:val="center"/>
        <w:rPr>
          <w:b/>
        </w:rPr>
      </w:pPr>
    </w:p>
    <w:p w:rsidR="003B5D49" w:rsidRDefault="003B5D49" w:rsidP="003B5D49">
      <w:pPr>
        <w:jc w:val="center"/>
        <w:rPr>
          <w:b/>
        </w:rPr>
      </w:pPr>
      <w:r w:rsidRPr="00C31E24">
        <w:rPr>
          <w:b/>
        </w:rPr>
        <w:t>РАЗДЕЛ 2. ОПИСАНИЕ УСЛУГ</w:t>
      </w:r>
    </w:p>
    <w:p w:rsidR="003B5D49" w:rsidRDefault="003B5D49" w:rsidP="003B5D49">
      <w:pPr>
        <w:jc w:val="center"/>
        <w:rPr>
          <w:b/>
        </w:rPr>
      </w:pPr>
    </w:p>
    <w:tbl>
      <w:tblPr>
        <w:tblStyle w:val="aff4"/>
        <w:tblW w:w="9498" w:type="dxa"/>
        <w:tblInd w:w="108" w:type="dxa"/>
        <w:tblLayout w:type="fixed"/>
        <w:tblLook w:val="04A0"/>
      </w:tblPr>
      <w:tblGrid>
        <w:gridCol w:w="9498"/>
      </w:tblGrid>
      <w:tr w:rsidR="003B5D49" w:rsidTr="003B5D49">
        <w:trPr>
          <w:trHeight w:val="415"/>
        </w:trPr>
        <w:tc>
          <w:tcPr>
            <w:tcW w:w="9498" w:type="dxa"/>
            <w:vAlign w:val="center"/>
          </w:tcPr>
          <w:p w:rsidR="003B5D49" w:rsidRDefault="003B5D49" w:rsidP="003B5D49">
            <w:pPr>
              <w:pStyle w:val="11"/>
              <w:jc w:val="center"/>
              <w:rPr>
                <w:b/>
              </w:rPr>
            </w:pPr>
            <w:r w:rsidRPr="000C0512">
              <w:rPr>
                <w:bCs/>
                <w:color w:val="000000"/>
                <w:szCs w:val="24"/>
              </w:rPr>
              <w:t>ПОДРАЗДЕЛ 2.1 СОСТАВ (ПЕРЕЧЕНЬ) ОКАЗЫВАЕМЫХ УСЛУГ</w:t>
            </w:r>
          </w:p>
        </w:tc>
      </w:tr>
      <w:tr w:rsidR="003B5D49" w:rsidTr="003B5D49">
        <w:tc>
          <w:tcPr>
            <w:tcW w:w="9498" w:type="dxa"/>
          </w:tcPr>
          <w:p w:rsidR="003B5D49" w:rsidRDefault="003B5D49" w:rsidP="003B5D49">
            <w:pPr>
              <w:ind w:firstLine="743"/>
              <w:jc w:val="both"/>
              <w:rPr>
                <w:b/>
              </w:rPr>
            </w:pPr>
            <w:r w:rsidRPr="00C31E24">
              <w:t xml:space="preserve">Организация и </w:t>
            </w:r>
            <w:r w:rsidRPr="00C31E24">
              <w:rPr>
                <w:color w:val="000000"/>
              </w:rPr>
              <w:t>предоставление</w:t>
            </w:r>
            <w:r>
              <w:rPr>
                <w:color w:val="000000"/>
              </w:rPr>
              <w:t xml:space="preserve"> </w:t>
            </w:r>
            <w:r w:rsidRPr="005C44FA">
              <w:t>цифров</w:t>
            </w:r>
            <w:r>
              <w:t>ого</w:t>
            </w:r>
            <w:r w:rsidRPr="005C44FA">
              <w:t xml:space="preserve"> канал</w:t>
            </w:r>
            <w:r>
              <w:t>а</w:t>
            </w:r>
            <w:r w:rsidRPr="005C44FA">
              <w:t xml:space="preserve"> связи</w:t>
            </w:r>
            <w:r>
              <w:rPr>
                <w:color w:val="000000"/>
              </w:rPr>
              <w:t xml:space="preserve"> </w:t>
            </w:r>
            <w:r w:rsidRPr="00C31E24">
              <w:t>ММТС-</w:t>
            </w:r>
            <w:r>
              <w:t>9</w:t>
            </w:r>
            <w:r w:rsidRPr="00C31E24">
              <w:t xml:space="preserve"> (г.</w:t>
            </w:r>
            <w:r>
              <w:t> </w:t>
            </w:r>
            <w:r w:rsidRPr="00C31E24">
              <w:t>Москва, ул. </w:t>
            </w:r>
            <w:r>
              <w:t>Бутлерова</w:t>
            </w:r>
            <w:r w:rsidRPr="00C31E24">
              <w:t xml:space="preserve">, д. </w:t>
            </w:r>
            <w:r>
              <w:t>7</w:t>
            </w:r>
            <w:r w:rsidRPr="00C31E24">
              <w:t xml:space="preserve">, </w:t>
            </w:r>
            <w:r w:rsidRPr="00CB16B2">
              <w:t xml:space="preserve">этаж 7, </w:t>
            </w:r>
            <w:proofErr w:type="spellStart"/>
            <w:r w:rsidRPr="00CB16B2">
              <w:t>пом</w:t>
            </w:r>
            <w:proofErr w:type="spellEnd"/>
            <w:r w:rsidRPr="00CB16B2">
              <w:t>. 40, ряд 2, место 7)</w:t>
            </w:r>
            <w:r w:rsidRPr="00C31E24">
              <w:t xml:space="preserve"> – </w:t>
            </w:r>
            <w:r>
              <w:t xml:space="preserve">учебный центр </w:t>
            </w:r>
            <w:proofErr w:type="spellStart"/>
            <w:r>
              <w:t>Нововоронежской</w:t>
            </w:r>
            <w:proofErr w:type="spellEnd"/>
            <w:r>
              <w:t xml:space="preserve"> АЭС»</w:t>
            </w:r>
            <w:r w:rsidRPr="00C31E24">
              <w:t xml:space="preserve"> (</w:t>
            </w:r>
            <w:r>
              <w:t xml:space="preserve">г. </w:t>
            </w:r>
            <w:proofErr w:type="spellStart"/>
            <w:r>
              <w:t>Нововоронеж</w:t>
            </w:r>
            <w:proofErr w:type="spellEnd"/>
            <w:r>
              <w:t>, ул. Коммунальная, д. 2).</w:t>
            </w:r>
          </w:p>
        </w:tc>
      </w:tr>
      <w:tr w:rsidR="003B5D49" w:rsidTr="003B5D49">
        <w:trPr>
          <w:trHeight w:val="437"/>
        </w:trPr>
        <w:tc>
          <w:tcPr>
            <w:tcW w:w="9498" w:type="dxa"/>
            <w:vAlign w:val="center"/>
          </w:tcPr>
          <w:p w:rsidR="003B5D49" w:rsidRDefault="003B5D49" w:rsidP="003B5D49">
            <w:pPr>
              <w:pStyle w:val="11"/>
              <w:jc w:val="center"/>
              <w:rPr>
                <w:b/>
              </w:rPr>
            </w:pPr>
            <w:r w:rsidRPr="00C06A12">
              <w:rPr>
                <w:bCs/>
                <w:color w:val="000000"/>
                <w:szCs w:val="24"/>
              </w:rPr>
              <w:t>ПОДРАЗДЕЛ</w:t>
            </w:r>
            <w:r w:rsidRPr="00C06A12">
              <w:rPr>
                <w:szCs w:val="24"/>
              </w:rPr>
              <w:t xml:space="preserve"> 2.2 ОПИСАНИЕ </w:t>
            </w:r>
            <w:r w:rsidRPr="00C06A12">
              <w:rPr>
                <w:bCs/>
                <w:color w:val="000000"/>
                <w:szCs w:val="24"/>
              </w:rPr>
              <w:t>ОКАЗЫВАЕМЫХ УСЛУГ</w:t>
            </w:r>
          </w:p>
        </w:tc>
      </w:tr>
      <w:tr w:rsidR="003B5D49" w:rsidTr="003B5D49">
        <w:tc>
          <w:tcPr>
            <w:tcW w:w="9498" w:type="dxa"/>
          </w:tcPr>
          <w:p w:rsidR="003B5D49" w:rsidRPr="00C31E24" w:rsidRDefault="003B5D49" w:rsidP="003B5D49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>В рамках Услуги организация Линии доступа обязательна.</w:t>
            </w:r>
          </w:p>
          <w:p w:rsidR="003B5D49" w:rsidRDefault="003B5D49" w:rsidP="003B5D49">
            <w:pPr>
              <w:pStyle w:val="aff3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 xml:space="preserve">Границы зоны ответственности </w:t>
            </w:r>
            <w:r w:rsidRPr="003605D0">
              <w:rPr>
                <w:rFonts w:ascii="Times New Roman" w:hAnsi="Times New Roman"/>
                <w:sz w:val="24"/>
              </w:rPr>
              <w:t>ИСПОЛНИТЕЛЯ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за качество оказываемой Услуги определяются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очками подключения. В границах своей зоны ответственности </w:t>
            </w:r>
            <w:r w:rsidRPr="003605D0">
              <w:rPr>
                <w:rFonts w:ascii="Times New Roman" w:hAnsi="Times New Roman"/>
                <w:sz w:val="24"/>
              </w:rPr>
              <w:t>ИСПОЛНИТЕЛ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контролирует Услугу и производит корректирующие действия после обнаружения любой неисправности.</w:t>
            </w:r>
          </w:p>
          <w:p w:rsidR="003B5D49" w:rsidRPr="00C31E24" w:rsidRDefault="003B5D49" w:rsidP="003B5D49">
            <w:pPr>
              <w:pStyle w:val="aff3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>Услуга организуется по топологии «точка-точка».</w:t>
            </w:r>
          </w:p>
          <w:p w:rsidR="003B5D49" w:rsidRPr="00CB16B2" w:rsidRDefault="003B5D49" w:rsidP="003B5D49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 xml:space="preserve">Адрес подключения в точке 1: г. Москва, ул. </w:t>
            </w:r>
            <w:r>
              <w:rPr>
                <w:rFonts w:ascii="Times New Roman" w:hAnsi="Times New Roman"/>
                <w:sz w:val="24"/>
                <w:szCs w:val="24"/>
              </w:rPr>
              <w:t>Бутлерова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>,</w:t>
            </w:r>
            <w:r w:rsidRPr="005F4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16B2">
              <w:rPr>
                <w:rFonts w:ascii="Times New Roman" w:hAnsi="Times New Roman"/>
                <w:sz w:val="24"/>
                <w:szCs w:val="24"/>
              </w:rPr>
              <w:t xml:space="preserve">этаж 7, </w:t>
            </w:r>
            <w:proofErr w:type="spellStart"/>
            <w:r w:rsidRPr="00CB16B2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CB16B2">
              <w:rPr>
                <w:rFonts w:ascii="Times New Roman" w:hAnsi="Times New Roman"/>
                <w:sz w:val="24"/>
                <w:szCs w:val="24"/>
              </w:rPr>
              <w:t>. 40, ряд 2, место 7).</w:t>
            </w:r>
          </w:p>
          <w:p w:rsidR="003B5D49" w:rsidRDefault="003B5D49" w:rsidP="003B5D49">
            <w:pPr>
              <w:jc w:val="both"/>
            </w:pPr>
            <w:r w:rsidRPr="00C31E24">
              <w:t xml:space="preserve">Адрес подключения в точке 2: </w:t>
            </w:r>
            <w:r>
              <w:t xml:space="preserve">г. </w:t>
            </w:r>
            <w:proofErr w:type="spellStart"/>
            <w:r>
              <w:t>Нововоронеж</w:t>
            </w:r>
            <w:proofErr w:type="spellEnd"/>
            <w:r>
              <w:t xml:space="preserve">, ул. </w:t>
            </w:r>
            <w:proofErr w:type="gramStart"/>
            <w:r>
              <w:t>Коммунальная</w:t>
            </w:r>
            <w:proofErr w:type="gramEnd"/>
            <w:r>
              <w:t>, д. 2</w:t>
            </w:r>
            <w:r w:rsidRPr="00C31E24">
              <w:t>.</w:t>
            </w:r>
          </w:p>
          <w:p w:rsidR="003B5D49" w:rsidRDefault="003B5D49" w:rsidP="003B5D49">
            <w:pPr>
              <w:ind w:firstLine="743"/>
              <w:jc w:val="both"/>
              <w:rPr>
                <w:b/>
              </w:rPr>
            </w:pPr>
            <w:r w:rsidRPr="00C31E24">
              <w:t xml:space="preserve">Организация оптических соединительных линий между стойками </w:t>
            </w:r>
            <w:r w:rsidRPr="003605D0">
              <w:t>ИСПОЛНИТЕЛЯ</w:t>
            </w:r>
            <w:r w:rsidRPr="00C31E24">
              <w:t xml:space="preserve"> и З</w:t>
            </w:r>
            <w:r>
              <w:t>АКАЗЧИКА</w:t>
            </w:r>
            <w:r w:rsidRPr="00C31E24">
              <w:t xml:space="preserve"> на ММТС-</w:t>
            </w:r>
            <w:r>
              <w:t>9</w:t>
            </w:r>
            <w:r w:rsidRPr="00C31E24">
              <w:t xml:space="preserve"> и в </w:t>
            </w:r>
            <w:r>
              <w:t xml:space="preserve">учебном центре </w:t>
            </w:r>
            <w:proofErr w:type="spellStart"/>
            <w:r>
              <w:t>Нововоронежской</w:t>
            </w:r>
            <w:proofErr w:type="spellEnd"/>
            <w:r>
              <w:t xml:space="preserve"> АЭС</w:t>
            </w:r>
            <w:r w:rsidRPr="00C31E24">
              <w:t xml:space="preserve">, а также их последующая оплата на срок действия Договора осуществляется </w:t>
            </w:r>
            <w:r w:rsidRPr="003605D0">
              <w:t>ИСПОЛНИТЕЛ</w:t>
            </w:r>
            <w:r>
              <w:t>ЕМ.</w:t>
            </w:r>
          </w:p>
        </w:tc>
      </w:tr>
      <w:tr w:rsidR="003B5D49" w:rsidTr="003B5D49">
        <w:trPr>
          <w:trHeight w:val="702"/>
        </w:trPr>
        <w:tc>
          <w:tcPr>
            <w:tcW w:w="9498" w:type="dxa"/>
            <w:vAlign w:val="center"/>
          </w:tcPr>
          <w:p w:rsidR="003B5D49" w:rsidRDefault="003B5D49" w:rsidP="003B5D49">
            <w:pPr>
              <w:pStyle w:val="11"/>
              <w:jc w:val="center"/>
              <w:rPr>
                <w:b/>
              </w:rPr>
            </w:pPr>
            <w:r w:rsidRPr="00C06A12">
              <w:rPr>
                <w:bCs/>
                <w:color w:val="000000"/>
                <w:szCs w:val="24"/>
              </w:rPr>
              <w:t>ПОДРАЗДЕЛ</w:t>
            </w:r>
            <w:r w:rsidRPr="00C06A12">
              <w:rPr>
                <w:szCs w:val="24"/>
              </w:rPr>
              <w:t xml:space="preserve"> 2.</w:t>
            </w:r>
            <w:r>
              <w:rPr>
                <w:szCs w:val="24"/>
              </w:rPr>
              <w:t>3 ОБЬЕМ ОКАЗЫВАЕМЫХ УСЛУГ ЛИБО ДОЛЯ ОКАЗЫВАЕМЫХ УСЛУГ В ОБЩЕМ ОБЪЕМЕ ЗАКУПКИ</w:t>
            </w:r>
          </w:p>
        </w:tc>
      </w:tr>
      <w:tr w:rsidR="003B5D49" w:rsidTr="003B5D49">
        <w:trPr>
          <w:trHeight w:val="1763"/>
        </w:trPr>
        <w:tc>
          <w:tcPr>
            <w:tcW w:w="9498" w:type="dxa"/>
            <w:vAlign w:val="center"/>
          </w:tcPr>
          <w:p w:rsidR="003B5D49" w:rsidRDefault="003B5D49" w:rsidP="003B5D49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ИСПОЛНИТЕЛЬ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должен подтвердить З</w:t>
            </w:r>
            <w:r>
              <w:rPr>
                <w:rFonts w:ascii="Times New Roman" w:hAnsi="Times New Roman"/>
                <w:sz w:val="24"/>
                <w:szCs w:val="24"/>
              </w:rPr>
              <w:t>АКАЗЧИКУ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техническую возможность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и предоставления 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>цифров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 xml:space="preserve"> канал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  <w:r w:rsidRPr="005C44FA">
              <w:t xml:space="preserve"> 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в соответствии с планируемым графиком предоставления 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>цифров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 xml:space="preserve"> канал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  <w:r w:rsidRPr="005C44FA">
              <w:t xml:space="preserve"> 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>с указанными в настоящем техническом задании параметрами.</w:t>
            </w:r>
          </w:p>
          <w:p w:rsidR="003B5D49" w:rsidRPr="00C06A12" w:rsidRDefault="003B5D49" w:rsidP="003B5D49">
            <w:pPr>
              <w:pStyle w:val="aff3"/>
              <w:spacing w:after="240"/>
              <w:ind w:firstLine="743"/>
              <w:jc w:val="both"/>
              <w:rPr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объема оказываемых услуг 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определяются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подписанными Сторонами 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>Бланком заказа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Актом о подключении услуги.</w:t>
            </w:r>
          </w:p>
        </w:tc>
      </w:tr>
      <w:tr w:rsidR="003B5D49" w:rsidTr="003B5D49">
        <w:trPr>
          <w:trHeight w:val="7235"/>
        </w:trPr>
        <w:tc>
          <w:tcPr>
            <w:tcW w:w="9498" w:type="dxa"/>
          </w:tcPr>
          <w:p w:rsidR="003B5D49" w:rsidRPr="00C31E24" w:rsidRDefault="003B5D49" w:rsidP="003B5D49">
            <w:pPr>
              <w:pStyle w:val="aff3"/>
              <w:spacing w:after="240"/>
              <w:ind w:left="56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31E2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Планируемый график предоставления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Услуги</w:t>
            </w:r>
            <w:r w:rsidRPr="008D2989">
              <w:rPr>
                <w:rFonts w:ascii="Times New Roman" w:hAnsi="Times New Roman"/>
                <w:sz w:val="24"/>
                <w:szCs w:val="24"/>
                <w:u w:val="single"/>
              </w:rPr>
              <w:t>*.</w:t>
            </w:r>
          </w:p>
          <w:tbl>
            <w:tblPr>
              <w:tblW w:w="99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96"/>
              <w:gridCol w:w="1980"/>
              <w:gridCol w:w="1559"/>
              <w:gridCol w:w="1422"/>
              <w:gridCol w:w="1129"/>
              <w:gridCol w:w="3261"/>
            </w:tblGrid>
            <w:tr w:rsidR="003B5D49" w:rsidRPr="00C31E24" w:rsidTr="003B5D49">
              <w:trPr>
                <w:trHeight w:val="315"/>
              </w:trPr>
              <w:tc>
                <w:tcPr>
                  <w:tcW w:w="596" w:type="dxa"/>
                  <w:vMerge w:val="restart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C31E24">
                    <w:rPr>
                      <w:color w:val="000000"/>
                    </w:rPr>
                    <w:t>п</w:t>
                  </w:r>
                  <w:proofErr w:type="spellEnd"/>
                  <w:proofErr w:type="gramEnd"/>
                  <w:r w:rsidRPr="00C31E24">
                    <w:rPr>
                      <w:color w:val="000000"/>
                    </w:rPr>
                    <w:t>/</w:t>
                  </w:r>
                  <w:proofErr w:type="spellStart"/>
                  <w:r w:rsidRPr="00C31E24">
                    <w:rPr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1980" w:type="dxa"/>
                  <w:vMerge w:val="restart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Наименование работы, услуги</w:t>
                  </w:r>
                </w:p>
              </w:tc>
              <w:tc>
                <w:tcPr>
                  <w:tcW w:w="1559" w:type="dxa"/>
                  <w:vMerge w:val="restart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Скорость передачи информации</w:t>
                  </w:r>
                </w:p>
              </w:tc>
              <w:tc>
                <w:tcPr>
                  <w:tcW w:w="1422" w:type="dxa"/>
                  <w:vMerge w:val="restart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Количество</w:t>
                  </w:r>
                </w:p>
              </w:tc>
              <w:tc>
                <w:tcPr>
                  <w:tcW w:w="1129" w:type="dxa"/>
                  <w:vMerge w:val="restart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proofErr w:type="spellStart"/>
                  <w:r w:rsidRPr="00C31E24">
                    <w:rPr>
                      <w:color w:val="000000"/>
                    </w:rPr>
                    <w:t>Ед</w:t>
                  </w:r>
                  <w:proofErr w:type="gramStart"/>
                  <w:r>
                    <w:rPr>
                      <w:color w:val="000000"/>
                    </w:rPr>
                    <w:t>.</w:t>
                  </w:r>
                  <w:r w:rsidRPr="00C31E24">
                    <w:rPr>
                      <w:color w:val="000000"/>
                    </w:rPr>
                    <w:t>и</w:t>
                  </w:r>
                  <w:proofErr w:type="gramEnd"/>
                  <w:r w:rsidRPr="00C31E24">
                    <w:rPr>
                      <w:color w:val="000000"/>
                    </w:rPr>
                    <w:t>зм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 w:val="restart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Период оказания услуг</w:t>
                  </w:r>
                </w:p>
              </w:tc>
            </w:tr>
            <w:tr w:rsidR="003B5D49" w:rsidRPr="00C31E24" w:rsidTr="003B5D49">
              <w:trPr>
                <w:trHeight w:val="315"/>
              </w:trPr>
              <w:tc>
                <w:tcPr>
                  <w:tcW w:w="596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22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1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315"/>
              </w:trPr>
              <w:tc>
                <w:tcPr>
                  <w:tcW w:w="596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22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1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315"/>
              </w:trPr>
              <w:tc>
                <w:tcPr>
                  <w:tcW w:w="596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22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1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315"/>
              </w:trPr>
              <w:tc>
                <w:tcPr>
                  <w:tcW w:w="596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22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1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276"/>
              </w:trPr>
              <w:tc>
                <w:tcPr>
                  <w:tcW w:w="596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422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1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499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980" w:type="dxa"/>
                  <w:vMerge w:val="restart"/>
                  <w:vAlign w:val="center"/>
                  <w:hideMark/>
                </w:tcPr>
                <w:p w:rsidR="003B5D49" w:rsidRDefault="003B5D49" w:rsidP="003B5D49">
                  <w:pPr>
                    <w:ind w:left="-108"/>
                  </w:pPr>
                  <w:r>
                    <w:t>Организация</w:t>
                  </w:r>
                  <w:r w:rsidRPr="00C31E24">
                    <w:t xml:space="preserve"> </w:t>
                  </w:r>
                  <w:r>
                    <w:t xml:space="preserve">цифрового канала </w:t>
                  </w: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>
                    <w:rPr>
                      <w:color w:val="000000"/>
                    </w:rPr>
                    <w:t>2</w:t>
                  </w:r>
                  <w:r w:rsidRPr="00E94A8C">
                    <w:rPr>
                      <w:color w:val="000000"/>
                    </w:rPr>
                    <w:t>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roofErr w:type="spellStart"/>
                  <w:r w:rsidRPr="003530BC">
                    <w:rPr>
                      <w:color w:val="000000"/>
                    </w:rPr>
                    <w:t>ушт</w:t>
                  </w:r>
                  <w:proofErr w:type="spellEnd"/>
                  <w:r w:rsidRPr="003530BC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3B5D49" w:rsidRDefault="003B5D49" w:rsidP="003B5D49">
                  <w:pPr>
                    <w:ind w:right="59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 течение 45 (сорока пяти) календарных дней </w:t>
                  </w:r>
                  <w:proofErr w:type="gramStart"/>
                  <w:r>
                    <w:rPr>
                      <w:color w:val="000000"/>
                    </w:rPr>
                    <w:t>с даты заключения</w:t>
                  </w:r>
                  <w:proofErr w:type="gramEnd"/>
                  <w:r>
                    <w:rPr>
                      <w:color w:val="000000"/>
                    </w:rPr>
                    <w:t xml:space="preserve"> договора</w:t>
                  </w:r>
                </w:p>
              </w:tc>
            </w:tr>
            <w:tr w:rsidR="003B5D49" w:rsidRPr="00C31E24" w:rsidTr="003B5D49">
              <w:trPr>
                <w:trHeight w:val="499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Default="003B5D49" w:rsidP="003B5D49">
                  <w:pPr>
                    <w:ind w:left="708"/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>
                    <w:rPr>
                      <w:color w:val="000000"/>
                    </w:rPr>
                    <w:t>5</w:t>
                  </w:r>
                  <w:r w:rsidRPr="00E94A8C">
                    <w:rPr>
                      <w:color w:val="000000"/>
                    </w:rPr>
                    <w:t>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roofErr w:type="spellStart"/>
                  <w:r w:rsidRPr="003530BC">
                    <w:rPr>
                      <w:color w:val="000000"/>
                    </w:rPr>
                    <w:t>ушт</w:t>
                  </w:r>
                  <w:proofErr w:type="spellEnd"/>
                  <w:r w:rsidRPr="003530BC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/>
                  <w:shd w:val="clear" w:color="auto" w:fill="auto"/>
                  <w:noWrap/>
                  <w:vAlign w:val="center"/>
                  <w:hideMark/>
                </w:tcPr>
                <w:p w:rsidR="003B5D49" w:rsidRDefault="003B5D49" w:rsidP="003B5D49">
                  <w:pPr>
                    <w:ind w:right="596"/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499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Default="003B5D49" w:rsidP="003B5D49">
                  <w:pPr>
                    <w:ind w:left="708"/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 w:rsidRPr="00E94A8C">
                    <w:rPr>
                      <w:color w:val="000000"/>
                    </w:rPr>
                    <w:t>100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roofErr w:type="spellStart"/>
                  <w:r w:rsidRPr="003530BC">
                    <w:rPr>
                      <w:color w:val="000000"/>
                    </w:rPr>
                    <w:t>ушт</w:t>
                  </w:r>
                  <w:proofErr w:type="spellEnd"/>
                  <w:r w:rsidRPr="003530BC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/>
                  <w:shd w:val="clear" w:color="auto" w:fill="auto"/>
                  <w:noWrap/>
                  <w:vAlign w:val="center"/>
                  <w:hideMark/>
                </w:tcPr>
                <w:p w:rsidR="003B5D49" w:rsidRDefault="003B5D49" w:rsidP="003B5D49">
                  <w:pPr>
                    <w:ind w:right="596"/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499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Default="003B5D49" w:rsidP="003B5D49">
                  <w:pPr>
                    <w:ind w:left="708"/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>
                    <w:rPr>
                      <w:color w:val="000000"/>
                    </w:rPr>
                    <w:t>5</w:t>
                  </w:r>
                  <w:r w:rsidRPr="00E94A8C">
                    <w:rPr>
                      <w:color w:val="000000"/>
                    </w:rPr>
                    <w:t>00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roofErr w:type="spellStart"/>
                  <w:r w:rsidRPr="003530BC">
                    <w:rPr>
                      <w:color w:val="000000"/>
                    </w:rPr>
                    <w:t>ушт</w:t>
                  </w:r>
                  <w:proofErr w:type="spellEnd"/>
                  <w:r w:rsidRPr="003530BC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/>
                  <w:shd w:val="clear" w:color="auto" w:fill="auto"/>
                  <w:noWrap/>
                  <w:vAlign w:val="center"/>
                  <w:hideMark/>
                </w:tcPr>
                <w:p w:rsidR="003B5D49" w:rsidRDefault="003B5D49" w:rsidP="003B5D49">
                  <w:pPr>
                    <w:ind w:right="596"/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499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980" w:type="dxa"/>
                  <w:vMerge/>
                  <w:hideMark/>
                </w:tcPr>
                <w:p w:rsidR="003B5D49" w:rsidRDefault="003B5D49" w:rsidP="003B5D49">
                  <w:pPr>
                    <w:ind w:left="708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Гбит/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proofErr w:type="spellStart"/>
                  <w:r w:rsidRPr="003530BC">
                    <w:rPr>
                      <w:color w:val="000000"/>
                    </w:rPr>
                    <w:t>ушт</w:t>
                  </w:r>
                  <w:proofErr w:type="spellEnd"/>
                  <w:r w:rsidRPr="003530BC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/>
                  <w:shd w:val="clear" w:color="auto" w:fill="auto"/>
                  <w:noWrap/>
                  <w:vAlign w:val="center"/>
                  <w:hideMark/>
                </w:tcPr>
                <w:p w:rsidR="003B5D49" w:rsidRPr="007B2D02" w:rsidRDefault="003B5D49" w:rsidP="003B5D49">
                  <w:pPr>
                    <w:ind w:right="596"/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423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980" w:type="dxa"/>
                  <w:vMerge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Гбит/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ушт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/>
                  <w:shd w:val="clear" w:color="auto" w:fill="auto"/>
                  <w:noWrap/>
                  <w:vAlign w:val="center"/>
                  <w:hideMark/>
                </w:tcPr>
                <w:p w:rsidR="003B5D49" w:rsidRPr="007B2D02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980" w:type="dxa"/>
                  <w:vMerge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 Гбит/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ушт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3261" w:type="dxa"/>
                  <w:vMerge/>
                  <w:shd w:val="clear" w:color="auto" w:fill="auto"/>
                  <w:noWrap/>
                  <w:vAlign w:val="center"/>
                  <w:hideMark/>
                </w:tcPr>
                <w:p w:rsidR="003B5D49" w:rsidRPr="007B2D02" w:rsidRDefault="003B5D49" w:rsidP="003B5D49">
                  <w:pPr>
                    <w:rPr>
                      <w:color w:val="000000"/>
                    </w:rPr>
                  </w:pP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980" w:type="dxa"/>
                  <w:vMerge w:val="restart"/>
                  <w:vAlign w:val="center"/>
                  <w:hideMark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Предоставление </w:t>
                  </w:r>
                  <w:r w:rsidRPr="00791DDA">
                    <w:t>цифров</w:t>
                  </w:r>
                  <w:r>
                    <w:t>ого</w:t>
                  </w:r>
                  <w:r w:rsidRPr="00791DDA">
                    <w:t xml:space="preserve"> канал</w:t>
                  </w:r>
                  <w:r>
                    <w:t>а</w:t>
                  </w:r>
                  <w:r w:rsidRPr="00791DDA">
                    <w:t xml:space="preserve"> </w:t>
                  </w: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>
                    <w:rPr>
                      <w:color w:val="000000"/>
                    </w:rPr>
                    <w:t>2</w:t>
                  </w:r>
                  <w:r w:rsidRPr="00E94A8C">
                    <w:rPr>
                      <w:color w:val="000000"/>
                    </w:rPr>
                    <w:t>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  <w:hideMark/>
                </w:tcPr>
                <w:p w:rsidR="003B5D49" w:rsidRPr="007B2D02" w:rsidRDefault="003B5D49" w:rsidP="003B5D49">
                  <w:r w:rsidRPr="007B2D02">
                    <w:rPr>
                      <w:color w:val="000000"/>
                    </w:rPr>
                    <w:t>01.</w:t>
                  </w:r>
                  <w:r>
                    <w:rPr>
                      <w:color w:val="000000"/>
                    </w:rPr>
                    <w:t>11</w:t>
                  </w:r>
                  <w:r w:rsidRPr="007B2D02">
                    <w:rPr>
                      <w:color w:val="000000"/>
                    </w:rPr>
                    <w:t>.2019 - 3</w:t>
                  </w:r>
                  <w:r>
                    <w:rPr>
                      <w:color w:val="000000"/>
                    </w:rPr>
                    <w:t>0</w:t>
                  </w:r>
                  <w:r w:rsidRPr="007B2D02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11</w:t>
                  </w:r>
                  <w:r w:rsidRPr="007B2D02">
                    <w:rPr>
                      <w:color w:val="000000"/>
                    </w:rPr>
                    <w:t>.2019</w:t>
                  </w: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980" w:type="dxa"/>
                  <w:vMerge/>
                  <w:hideMark/>
                </w:tcPr>
                <w:p w:rsidR="003B5D49" w:rsidRPr="005B0B9A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>
                    <w:rPr>
                      <w:color w:val="000000"/>
                    </w:rPr>
                    <w:t>5</w:t>
                  </w:r>
                  <w:r w:rsidRPr="00E94A8C">
                    <w:rPr>
                      <w:color w:val="000000"/>
                    </w:rPr>
                    <w:t>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 w:rsidRPr="002E0B71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01.</w:t>
                  </w:r>
                  <w:r>
                    <w:rPr>
                      <w:color w:val="000000"/>
                    </w:rPr>
                    <w:t>12</w:t>
                  </w:r>
                  <w:r w:rsidRPr="00C31E24">
                    <w:rPr>
                      <w:color w:val="000000"/>
                    </w:rPr>
                    <w:t>.201</w:t>
                  </w:r>
                  <w:r>
                    <w:rPr>
                      <w:color w:val="000000"/>
                    </w:rPr>
                    <w:t>9</w:t>
                  </w:r>
                  <w:r w:rsidRPr="00C31E24">
                    <w:rPr>
                      <w:color w:val="000000"/>
                    </w:rPr>
                    <w:t xml:space="preserve"> - 3</w:t>
                  </w:r>
                  <w:r>
                    <w:rPr>
                      <w:color w:val="000000"/>
                    </w:rPr>
                    <w:t>1</w:t>
                  </w:r>
                  <w:r w:rsidRPr="00C31E24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12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19</w:t>
                  </w: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980" w:type="dxa"/>
                  <w:vMerge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 w:rsidRPr="00E94A8C">
                    <w:rPr>
                      <w:color w:val="000000"/>
                    </w:rPr>
                    <w:t>100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  <w:hideMark/>
                </w:tcPr>
                <w:p w:rsidR="003B5D49" w:rsidRDefault="003B5D49" w:rsidP="003B5D49">
                  <w:r w:rsidRPr="002E0B71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  <w:hideMark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01.</w:t>
                  </w:r>
                  <w:r>
                    <w:rPr>
                      <w:color w:val="000000"/>
                    </w:rPr>
                    <w:t>01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  <w:r w:rsidRPr="00C31E24">
                    <w:rPr>
                      <w:color w:val="000000"/>
                    </w:rPr>
                    <w:t xml:space="preserve"> - 3</w:t>
                  </w:r>
                  <w:r>
                    <w:rPr>
                      <w:color w:val="000000"/>
                    </w:rPr>
                    <w:t>1</w:t>
                  </w:r>
                  <w:r w:rsidRPr="00C31E24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01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980" w:type="dxa"/>
                  <w:vMerge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</w:tcPr>
                <w:p w:rsidR="003B5D49" w:rsidRDefault="003B5D49" w:rsidP="003B5D49">
                  <w:r>
                    <w:rPr>
                      <w:color w:val="000000"/>
                    </w:rPr>
                    <w:t>5</w:t>
                  </w:r>
                  <w:r w:rsidRPr="00E94A8C">
                    <w:rPr>
                      <w:color w:val="000000"/>
                    </w:rPr>
                    <w:t>00 Мбит/</w:t>
                  </w:r>
                  <w:proofErr w:type="gramStart"/>
                  <w:r w:rsidRPr="00E94A8C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</w:tcPr>
                <w:p w:rsidR="003B5D49" w:rsidRDefault="003B5D49" w:rsidP="003B5D49">
                  <w:r w:rsidRPr="002E0B71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01.</w:t>
                  </w:r>
                  <w:r>
                    <w:rPr>
                      <w:color w:val="000000"/>
                    </w:rPr>
                    <w:t>02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  <w:r w:rsidRPr="00C31E24">
                    <w:rPr>
                      <w:color w:val="000000"/>
                    </w:rPr>
                    <w:t xml:space="preserve"> - </w:t>
                  </w:r>
                  <w:r>
                    <w:rPr>
                      <w:color w:val="000000"/>
                    </w:rPr>
                    <w:t>29</w:t>
                  </w:r>
                  <w:r w:rsidRPr="00C31E24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02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980" w:type="dxa"/>
                  <w:vMerge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Гбит/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</w:tcPr>
                <w:p w:rsidR="003B5D49" w:rsidRDefault="003B5D49" w:rsidP="003B5D49">
                  <w:r w:rsidRPr="002E0B71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01.</w:t>
                  </w:r>
                  <w:r>
                    <w:rPr>
                      <w:color w:val="000000"/>
                    </w:rPr>
                    <w:t>03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  <w:r w:rsidRPr="00C31E24">
                    <w:rPr>
                      <w:color w:val="000000"/>
                    </w:rPr>
                    <w:t xml:space="preserve"> - 3</w:t>
                  </w:r>
                  <w:r>
                    <w:rPr>
                      <w:color w:val="000000"/>
                    </w:rPr>
                    <w:t>1</w:t>
                  </w:r>
                  <w:r w:rsidRPr="00C31E24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03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980" w:type="dxa"/>
                  <w:vMerge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Гбит/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</w:tcPr>
                <w:p w:rsidR="003B5D49" w:rsidRDefault="003B5D49" w:rsidP="003B5D49">
                  <w:r w:rsidRPr="002E0B71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 w:rsidRPr="00C31E24">
                    <w:rPr>
                      <w:color w:val="000000"/>
                    </w:rPr>
                    <w:t>01.</w:t>
                  </w:r>
                  <w:r>
                    <w:rPr>
                      <w:color w:val="000000"/>
                    </w:rPr>
                    <w:t>04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  <w:r w:rsidRPr="00C31E24">
                    <w:rPr>
                      <w:color w:val="000000"/>
                    </w:rPr>
                    <w:t xml:space="preserve"> - 3</w:t>
                  </w:r>
                  <w:r>
                    <w:rPr>
                      <w:color w:val="000000"/>
                    </w:rPr>
                    <w:t>0</w:t>
                  </w:r>
                  <w:r w:rsidRPr="00C31E24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04</w:t>
                  </w:r>
                  <w:r w:rsidRPr="00C31E24">
                    <w:rPr>
                      <w:color w:val="000000"/>
                    </w:rPr>
                    <w:t>.20</w:t>
                  </w: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3B5D49" w:rsidRPr="00C31E24" w:rsidTr="003B5D49">
              <w:trPr>
                <w:trHeight w:val="397"/>
              </w:trPr>
              <w:tc>
                <w:tcPr>
                  <w:tcW w:w="596" w:type="dxa"/>
                  <w:shd w:val="clear" w:color="000000" w:fill="FFFFFF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980" w:type="dxa"/>
                  <w:vMerge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 Гбит/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422" w:type="dxa"/>
                  <w:shd w:val="clear" w:color="000000" w:fill="FFFFFF"/>
                  <w:vAlign w:val="center"/>
                </w:tcPr>
                <w:p w:rsidR="003B5D49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129" w:type="dxa"/>
                  <w:shd w:val="clear" w:color="000000" w:fill="FFFFFF"/>
                  <w:vAlign w:val="center"/>
                </w:tcPr>
                <w:p w:rsidR="003B5D49" w:rsidRDefault="003B5D49" w:rsidP="003B5D49">
                  <w:r w:rsidRPr="002E0B71">
                    <w:rPr>
                      <w:color w:val="000000"/>
                    </w:rPr>
                    <w:t>шт.</w:t>
                  </w:r>
                </w:p>
              </w:tc>
              <w:tc>
                <w:tcPr>
                  <w:tcW w:w="3261" w:type="dxa"/>
                  <w:shd w:val="clear" w:color="auto" w:fill="auto"/>
                  <w:noWrap/>
                  <w:vAlign w:val="center"/>
                </w:tcPr>
                <w:p w:rsidR="003B5D49" w:rsidRPr="00C31E24" w:rsidRDefault="003B5D49" w:rsidP="003B5D4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01.05.2020 – 31.10.2021</w:t>
                  </w:r>
                </w:p>
              </w:tc>
            </w:tr>
          </w:tbl>
          <w:p w:rsidR="003B5D49" w:rsidRDefault="003B5D49" w:rsidP="003B5D49">
            <w:pPr>
              <w:ind w:left="-108" w:firstLine="709"/>
              <w:jc w:val="both"/>
              <w:rPr>
                <w:b/>
              </w:rPr>
            </w:pPr>
            <w:r w:rsidRPr="008D2989">
              <w:t xml:space="preserve">*Фактический график может отклоняться от планируемого как в части сроков, так и пропускной способности </w:t>
            </w:r>
            <w:r>
              <w:t>Услуги</w:t>
            </w:r>
            <w:r w:rsidRPr="008D2989">
              <w:t xml:space="preserve"> - в зависимости от потребности Заказчика.</w:t>
            </w:r>
          </w:p>
        </w:tc>
      </w:tr>
    </w:tbl>
    <w:p w:rsidR="003B5D49" w:rsidRDefault="003B5D49" w:rsidP="003B5D49">
      <w:pPr>
        <w:jc w:val="center"/>
        <w:rPr>
          <w:b/>
        </w:rPr>
      </w:pPr>
    </w:p>
    <w:p w:rsidR="003B5D49" w:rsidRPr="00C31E24" w:rsidRDefault="003B5D49" w:rsidP="003B5D49">
      <w:pPr>
        <w:jc w:val="center"/>
        <w:rPr>
          <w:b/>
        </w:rPr>
      </w:pPr>
      <w:r w:rsidRPr="00C31E24">
        <w:rPr>
          <w:b/>
        </w:rPr>
        <w:t>РАЗДЕЛ 3. ТРЕБОВАНИЯ К УСЛУГАМ</w:t>
      </w:r>
    </w:p>
    <w:p w:rsidR="003B5D49" w:rsidRPr="00C31E24" w:rsidRDefault="003B5D49" w:rsidP="003B5D49">
      <w:pPr>
        <w:jc w:val="center"/>
        <w:rPr>
          <w:b/>
        </w:rPr>
      </w:pPr>
    </w:p>
    <w:tbl>
      <w:tblPr>
        <w:tblStyle w:val="aff4"/>
        <w:tblW w:w="9498" w:type="dxa"/>
        <w:tblInd w:w="108" w:type="dxa"/>
        <w:tblLook w:val="04A0"/>
      </w:tblPr>
      <w:tblGrid>
        <w:gridCol w:w="9498"/>
      </w:tblGrid>
      <w:tr w:rsidR="003B5D49" w:rsidRPr="009F15CC" w:rsidTr="003B5D49">
        <w:trPr>
          <w:trHeight w:val="431"/>
        </w:trPr>
        <w:tc>
          <w:tcPr>
            <w:tcW w:w="9498" w:type="dxa"/>
            <w:vAlign w:val="center"/>
          </w:tcPr>
          <w:p w:rsidR="003B5D49" w:rsidRPr="009F15CC" w:rsidRDefault="003B5D49" w:rsidP="003B5D49">
            <w:pPr>
              <w:pStyle w:val="11"/>
              <w:jc w:val="center"/>
              <w:rPr>
                <w:bCs/>
                <w:color w:val="000000"/>
                <w:szCs w:val="24"/>
              </w:rPr>
            </w:pPr>
            <w:r w:rsidRPr="009F15CC">
              <w:rPr>
                <w:bCs/>
                <w:color w:val="000000"/>
                <w:szCs w:val="24"/>
              </w:rPr>
              <w:t>ПОДРАЗДЕЛ 3.1 ОБЩИЕ ТРЕБОВАНИЯ</w:t>
            </w:r>
          </w:p>
        </w:tc>
      </w:tr>
      <w:tr w:rsidR="003B5D49" w:rsidRPr="009F15CC" w:rsidTr="003B5D49">
        <w:trPr>
          <w:trHeight w:val="430"/>
        </w:trPr>
        <w:tc>
          <w:tcPr>
            <w:tcW w:w="9498" w:type="dxa"/>
          </w:tcPr>
          <w:p w:rsidR="003B5D49" w:rsidRPr="00C31E24" w:rsidRDefault="003B5D49" w:rsidP="003B5D49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>ифров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791DDA">
              <w:rPr>
                <w:rFonts w:ascii="Times New Roman" w:hAnsi="Times New Roman"/>
                <w:sz w:val="24"/>
                <w:szCs w:val="24"/>
              </w:rPr>
              <w:t xml:space="preserve"> канал связи</w:t>
            </w:r>
            <w:r w:rsidRPr="005C44FA">
              <w:t xml:space="preserve"> 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>долж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>н быть работоспособ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>н с гарантированным уровнем сервиса 24 часа 7 дней в неделю 365 (366 в високосном) дней в году.</w:t>
            </w:r>
            <w:proofErr w:type="gramEnd"/>
          </w:p>
          <w:p w:rsidR="003B5D49" w:rsidRPr="00C31E24" w:rsidRDefault="003B5D49" w:rsidP="003B5D49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>Коэффициент доступности должен быть не ниже 0,997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5D49" w:rsidRPr="00C31E24" w:rsidRDefault="003B5D49" w:rsidP="003B5D49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>Контрольный промежуток времени для оценки доступности услуги - календарный месяц.</w:t>
            </w:r>
          </w:p>
          <w:p w:rsidR="003B5D49" w:rsidRPr="00A64D6B" w:rsidRDefault="003B5D49" w:rsidP="003B5D49">
            <w:pPr>
              <w:pStyle w:val="22"/>
              <w:ind w:left="0" w:right="-1" w:firstLine="74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ИСПОЛНИТЕЛЬ для предоставления Услуги должен иметь лицензию на оказание услуг связи по предоставлению каналов связи. Типы интерфейсов для подключения оборудования ЗАКАЗЧИКА: 1000 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BASE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T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1000 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BASE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SX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1000 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BASE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LX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LH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, 10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GBASE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SR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Гарантированная пропускная способность – </w:t>
            </w:r>
            <w:r w:rsidRPr="00A6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 Мбит/с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A6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 Мбит/с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A6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  <w:r w:rsidRPr="00A64D6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A6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Мбит/с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A64D6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500 Мбит/с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, 1 Гбит/с, 2 Гбит/с, 3</w:t>
            </w:r>
            <w:r w:rsidRPr="00A64D6B">
              <w:rPr>
                <w:rFonts w:ascii="Times New Roman" w:hAnsi="Times New Roman"/>
                <w:sz w:val="24"/>
                <w:szCs w:val="24"/>
              </w:rPr>
              <w:t> </w:t>
            </w:r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Гбит/</w:t>
            </w:r>
            <w:proofErr w:type="gramStart"/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>с определяется</w:t>
            </w:r>
            <w:proofErr w:type="gramEnd"/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бланком заказа на</w:t>
            </w:r>
            <w:bookmarkStart w:id="9" w:name="_GoBack"/>
            <w:bookmarkEnd w:id="9"/>
            <w:r w:rsidRPr="00A64D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услугу. Предоставление цифрового канала связи должно быть организовано с использованием волоконно-оптических линий связи (ВОЛС).</w:t>
            </w:r>
          </w:p>
          <w:p w:rsidR="003B5D49" w:rsidRPr="00C31E24" w:rsidRDefault="003B5D49" w:rsidP="003B5D49">
            <w:pPr>
              <w:pStyle w:val="aff3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D6B">
              <w:rPr>
                <w:rFonts w:ascii="Times New Roman" w:hAnsi="Times New Roman"/>
                <w:sz w:val="24"/>
                <w:szCs w:val="24"/>
              </w:rPr>
              <w:t>Для подтверждения вышеуказанных требований ИСПОЛНИТЕЛЬ предоставляет ЗАКАЗЧИКУ схему организации предоставления услуги с указанием границ зоны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ответственности, схемы подключения «последней мили»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5D49" w:rsidRPr="009F15CC" w:rsidRDefault="003B5D49" w:rsidP="003B5D49">
            <w:pPr>
              <w:pStyle w:val="11"/>
              <w:spacing w:after="120"/>
              <w:ind w:firstLine="743"/>
              <w:rPr>
                <w:bCs/>
                <w:color w:val="000000"/>
                <w:szCs w:val="24"/>
                <w:u w:val="single"/>
              </w:rPr>
            </w:pPr>
            <w:r>
              <w:rPr>
                <w:szCs w:val="24"/>
              </w:rPr>
              <w:t xml:space="preserve">Срок оказания услуг – в течение 24 (двадцати четырех) </w:t>
            </w:r>
            <w:r w:rsidRPr="003605D0">
              <w:t xml:space="preserve">месяцев </w:t>
            </w:r>
            <w:proofErr w:type="gramStart"/>
            <w:r w:rsidRPr="003605D0">
              <w:t>с даты подписания</w:t>
            </w:r>
            <w:proofErr w:type="gramEnd"/>
            <w:r w:rsidRPr="003605D0">
              <w:t xml:space="preserve"> Сторонами «Акта о подключении услуги по предоставлению ЦКС»</w:t>
            </w:r>
            <w:r>
              <w:t xml:space="preserve">. </w:t>
            </w:r>
          </w:p>
        </w:tc>
      </w:tr>
      <w:tr w:rsidR="003B5D49" w:rsidRPr="009F15CC" w:rsidTr="003B5D49">
        <w:trPr>
          <w:trHeight w:val="345"/>
        </w:trPr>
        <w:tc>
          <w:tcPr>
            <w:tcW w:w="9498" w:type="dxa"/>
            <w:vAlign w:val="center"/>
          </w:tcPr>
          <w:p w:rsidR="003B5D49" w:rsidRPr="009F15CC" w:rsidRDefault="003B5D49" w:rsidP="003B5D49">
            <w:pPr>
              <w:jc w:val="center"/>
              <w:rPr>
                <w:bCs/>
                <w:color w:val="000000"/>
              </w:rPr>
            </w:pPr>
            <w:r w:rsidRPr="009F15CC">
              <w:t>ПОДРАЗДЕЛ 3.2 ТРЕБОВАНИЯ К КАЧЕСТВУ ОКАЗЫВАЕМЫХ УСЛУГ</w:t>
            </w:r>
          </w:p>
        </w:tc>
      </w:tr>
      <w:tr w:rsidR="003B5D49" w:rsidRPr="009F15CC" w:rsidTr="003B5D49">
        <w:trPr>
          <w:trHeight w:val="2016"/>
        </w:trPr>
        <w:tc>
          <w:tcPr>
            <w:tcW w:w="9498" w:type="dxa"/>
          </w:tcPr>
          <w:p w:rsidR="003B5D49" w:rsidRPr="00C31E24" w:rsidRDefault="003B5D49" w:rsidP="003B5D49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>Условия и параметры оказания Услуги определяются Бланком заказа. При этом кажд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новое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подключени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оформляется отдельным Бланком заказа.</w:t>
            </w:r>
          </w:p>
          <w:p w:rsidR="003B5D49" w:rsidRPr="00C31E24" w:rsidRDefault="003B5D49" w:rsidP="003B5D49">
            <w:pPr>
              <w:pStyle w:val="af"/>
              <w:keepNext w:val="0"/>
            </w:pPr>
            <w:r w:rsidRPr="00C31E24">
              <w:t xml:space="preserve">Эксплуатационные характеристики Услуги для наземных каналов связи между Узлами связи собственной </w:t>
            </w:r>
            <w:r>
              <w:t>с</w:t>
            </w:r>
            <w:r w:rsidRPr="00C31E24">
              <w:t xml:space="preserve">ети </w:t>
            </w:r>
            <w:r w:rsidRPr="003605D0">
              <w:t>ИСПОЛНИТЕЛЯ</w:t>
            </w:r>
            <w:r w:rsidRPr="00C31E24">
              <w:t xml:space="preserve"> (без учета Линии доступа), приведены в Таблице№1.</w:t>
            </w:r>
          </w:p>
          <w:p w:rsidR="003B5D49" w:rsidRPr="002C7DA3" w:rsidRDefault="003B5D49" w:rsidP="003B5D49">
            <w:pPr>
              <w:spacing w:after="120"/>
              <w:ind w:firstLine="454"/>
              <w:jc w:val="both"/>
              <w:rPr>
                <w:bCs/>
              </w:rPr>
            </w:pPr>
            <w:r w:rsidRPr="002C7DA3">
              <w:rPr>
                <w:bCs/>
              </w:rPr>
              <w:t>Таблица №1. Эксплуатационные характеристики Услуги.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24"/>
              <w:gridCol w:w="2024"/>
              <w:gridCol w:w="1640"/>
              <w:gridCol w:w="1880"/>
              <w:gridCol w:w="1896"/>
            </w:tblGrid>
            <w:tr w:rsidR="003B5D49" w:rsidRPr="00C169B5" w:rsidTr="003B5D49">
              <w:trPr>
                <w:trHeight w:val="1516"/>
              </w:trPr>
              <w:tc>
                <w:tcPr>
                  <w:tcW w:w="1724" w:type="dxa"/>
                  <w:vAlign w:val="center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</w:p>
              </w:tc>
              <w:tc>
                <w:tcPr>
                  <w:tcW w:w="2024" w:type="dxa"/>
                  <w:vAlign w:val="center"/>
                </w:tcPr>
                <w:p w:rsidR="003B5D49" w:rsidRPr="00C169B5" w:rsidRDefault="003B5D49" w:rsidP="003B5D49">
                  <w:r w:rsidRPr="00C169B5">
                    <w:t>Круговая задержка</w:t>
                  </w:r>
                </w:p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C31E30">
                    <w:t>(</w:t>
                  </w:r>
                  <w:r w:rsidRPr="00532710">
                    <w:rPr>
                      <w:lang w:val="en-US"/>
                    </w:rPr>
                    <w:t>Round</w:t>
                  </w:r>
                  <w:r w:rsidRPr="00C31E30">
                    <w:t xml:space="preserve"> </w:t>
                  </w:r>
                  <w:r w:rsidRPr="00532710">
                    <w:rPr>
                      <w:lang w:val="en-US"/>
                    </w:rPr>
                    <w:t>trip</w:t>
                  </w:r>
                  <w:r w:rsidRPr="00C31E30">
                    <w:t xml:space="preserve"> </w:t>
                  </w:r>
                  <w:r w:rsidRPr="00532710">
                    <w:rPr>
                      <w:lang w:val="en-US"/>
                    </w:rPr>
                    <w:t>delay</w:t>
                  </w:r>
                  <w:r w:rsidRPr="00C31E30">
                    <w:t>)</w:t>
                  </w:r>
                </w:p>
              </w:tc>
              <w:tc>
                <w:tcPr>
                  <w:tcW w:w="1640" w:type="dxa"/>
                  <w:vAlign w:val="center"/>
                </w:tcPr>
                <w:p w:rsidR="003B5D49" w:rsidRPr="00C169B5" w:rsidRDefault="003B5D49" w:rsidP="003B5D49">
                  <w:proofErr w:type="spellStart"/>
                  <w:r w:rsidRPr="00532710">
                    <w:rPr>
                      <w:lang w:val="en-US"/>
                    </w:rPr>
                    <w:t>Джиттер</w:t>
                  </w:r>
                  <w:proofErr w:type="spellEnd"/>
                </w:p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rPr>
                      <w:lang w:val="en-US"/>
                    </w:rPr>
                    <w:t>(</w:t>
                  </w:r>
                  <w:proofErr w:type="spellStart"/>
                  <w:r w:rsidRPr="00532710">
                    <w:rPr>
                      <w:lang w:val="en-US"/>
                    </w:rPr>
                    <w:t>колебания</w:t>
                  </w:r>
                  <w:proofErr w:type="spellEnd"/>
                  <w:r w:rsidRPr="00532710">
                    <w:rPr>
                      <w:lang w:val="en-US"/>
                    </w:rPr>
                    <w:t xml:space="preserve"> </w:t>
                  </w:r>
                  <w:proofErr w:type="spellStart"/>
                  <w:r w:rsidRPr="00532710">
                    <w:rPr>
                      <w:lang w:val="en-US"/>
                    </w:rPr>
                    <w:t>сетевой</w:t>
                  </w:r>
                  <w:proofErr w:type="spellEnd"/>
                  <w:r w:rsidRPr="00532710">
                    <w:rPr>
                      <w:lang w:val="en-US"/>
                    </w:rPr>
                    <w:t xml:space="preserve"> </w:t>
                  </w:r>
                  <w:proofErr w:type="spellStart"/>
                  <w:r w:rsidRPr="00532710">
                    <w:rPr>
                      <w:lang w:val="en-US"/>
                    </w:rPr>
                    <w:t>задержки</w:t>
                  </w:r>
                  <w:proofErr w:type="spellEnd"/>
                  <w:r w:rsidRPr="00532710">
                    <w:rPr>
                      <w:lang w:val="en-US"/>
                    </w:rPr>
                    <w:t>)</w:t>
                  </w:r>
                </w:p>
              </w:tc>
              <w:tc>
                <w:tcPr>
                  <w:tcW w:w="1880" w:type="dxa"/>
                  <w:vAlign w:val="center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rPr>
                      <w:lang w:val="en-US"/>
                    </w:rPr>
                    <w:t xml:space="preserve">% </w:t>
                  </w:r>
                  <w:proofErr w:type="spellStart"/>
                  <w:r w:rsidRPr="00532710">
                    <w:rPr>
                      <w:lang w:val="en-US"/>
                    </w:rPr>
                    <w:t>потерянных</w:t>
                  </w:r>
                  <w:proofErr w:type="spellEnd"/>
                  <w:r w:rsidRPr="00532710">
                    <w:rPr>
                      <w:lang w:val="en-US"/>
                    </w:rPr>
                    <w:t xml:space="preserve"> </w:t>
                  </w:r>
                  <w:proofErr w:type="spellStart"/>
                  <w:r w:rsidRPr="00532710">
                    <w:rPr>
                      <w:lang w:val="en-US"/>
                    </w:rPr>
                    <w:t>пакетов</w:t>
                  </w:r>
                  <w:proofErr w:type="spellEnd"/>
                </w:p>
              </w:tc>
              <w:tc>
                <w:tcPr>
                  <w:tcW w:w="1896" w:type="dxa"/>
                  <w:vAlign w:val="center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C31E30">
                    <w:t>% данного типа трафика от общей пропускной способности канала</w:t>
                  </w:r>
                </w:p>
              </w:tc>
            </w:tr>
            <w:tr w:rsidR="003B5D49" w:rsidRPr="00C169B5" w:rsidTr="003B5D49">
              <w:tc>
                <w:tcPr>
                  <w:tcW w:w="9164" w:type="dxa"/>
                  <w:gridSpan w:val="5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>Наземные каналы связи</w:t>
                  </w:r>
                </w:p>
              </w:tc>
            </w:tr>
            <w:tr w:rsidR="003B5D49" w:rsidRPr="00C169B5" w:rsidTr="003B5D49">
              <w:tc>
                <w:tcPr>
                  <w:tcW w:w="1724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rPr>
                      <w:lang w:val="en-US"/>
                    </w:rPr>
                    <w:t>Real</w:t>
                  </w:r>
                  <w:r w:rsidRPr="00532710">
                    <w:t>-</w:t>
                  </w:r>
                  <w:r w:rsidRPr="00532710">
                    <w:rPr>
                      <w:lang w:val="en-US"/>
                    </w:rPr>
                    <w:t>time</w:t>
                  </w:r>
                </w:p>
              </w:tc>
              <w:tc>
                <w:tcPr>
                  <w:tcW w:w="2024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>не более 150 мс</w:t>
                  </w:r>
                </w:p>
              </w:tc>
              <w:tc>
                <w:tcPr>
                  <w:tcW w:w="1640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>не более 50 мс</w:t>
                  </w:r>
                </w:p>
              </w:tc>
              <w:tc>
                <w:tcPr>
                  <w:tcW w:w="1880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>не более 0</w:t>
                  </w:r>
                  <w:r w:rsidRPr="00C31E30">
                    <w:t>,</w:t>
                  </w:r>
                  <w:r w:rsidRPr="00532710">
                    <w:t>25%</w:t>
                  </w:r>
                </w:p>
              </w:tc>
              <w:tc>
                <w:tcPr>
                  <w:tcW w:w="1896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C31E30">
                    <w:t>не менее 75</w:t>
                  </w:r>
                </w:p>
              </w:tc>
            </w:tr>
            <w:tr w:rsidR="003B5D49" w:rsidRPr="00C169B5" w:rsidTr="003B5D49">
              <w:tc>
                <w:tcPr>
                  <w:tcW w:w="1724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rPr>
                      <w:lang w:val="en-US"/>
                    </w:rPr>
                    <w:t>Business</w:t>
                  </w:r>
                  <w:r w:rsidRPr="00532710">
                    <w:t>-</w:t>
                  </w:r>
                  <w:r w:rsidRPr="00532710">
                    <w:rPr>
                      <w:lang w:val="en-US"/>
                    </w:rPr>
                    <w:t>critical</w:t>
                  </w:r>
                </w:p>
              </w:tc>
              <w:tc>
                <w:tcPr>
                  <w:tcW w:w="2024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 xml:space="preserve">не более </w:t>
                  </w:r>
                  <w:r w:rsidRPr="00C169B5">
                    <w:t>20</w:t>
                  </w:r>
                  <w:r w:rsidRPr="00532710">
                    <w:t>0 мс</w:t>
                  </w:r>
                </w:p>
              </w:tc>
              <w:tc>
                <w:tcPr>
                  <w:tcW w:w="1640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C31E30">
                    <w:t>-</w:t>
                  </w:r>
                </w:p>
              </w:tc>
              <w:tc>
                <w:tcPr>
                  <w:tcW w:w="1880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>не более 0</w:t>
                  </w:r>
                  <w:r w:rsidRPr="00C31E30">
                    <w:t>,</w:t>
                  </w:r>
                  <w:r w:rsidRPr="00532710">
                    <w:t>5%</w:t>
                  </w:r>
                </w:p>
              </w:tc>
              <w:tc>
                <w:tcPr>
                  <w:tcW w:w="1896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</w:p>
              </w:tc>
            </w:tr>
            <w:tr w:rsidR="003B5D49" w:rsidRPr="00C169B5" w:rsidTr="003B5D49">
              <w:tc>
                <w:tcPr>
                  <w:tcW w:w="1724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rPr>
                      <w:lang w:val="en-US"/>
                    </w:rPr>
                    <w:t>Best</w:t>
                  </w:r>
                  <w:r w:rsidRPr="00532710">
                    <w:t>-</w:t>
                  </w:r>
                  <w:r w:rsidRPr="00532710">
                    <w:rPr>
                      <w:lang w:val="en-US"/>
                    </w:rPr>
                    <w:t>effort</w:t>
                  </w:r>
                </w:p>
              </w:tc>
              <w:tc>
                <w:tcPr>
                  <w:tcW w:w="2024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 xml:space="preserve">не более </w:t>
                  </w:r>
                  <w:r w:rsidRPr="00C169B5">
                    <w:t>2</w:t>
                  </w:r>
                  <w:r w:rsidRPr="00532710">
                    <w:t>50 мс</w:t>
                  </w:r>
                </w:p>
              </w:tc>
              <w:tc>
                <w:tcPr>
                  <w:tcW w:w="1640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C31E30">
                    <w:t>-</w:t>
                  </w:r>
                </w:p>
              </w:tc>
              <w:tc>
                <w:tcPr>
                  <w:tcW w:w="1880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  <w:r w:rsidRPr="00532710">
                    <w:t xml:space="preserve">не более </w:t>
                  </w:r>
                  <w:r w:rsidRPr="00C31E30">
                    <w:t>1</w:t>
                  </w:r>
                  <w:r w:rsidRPr="00532710">
                    <w:t>%</w:t>
                  </w:r>
                </w:p>
              </w:tc>
              <w:tc>
                <w:tcPr>
                  <w:tcW w:w="1896" w:type="dxa"/>
                </w:tcPr>
                <w:p w:rsidR="003B5D49" w:rsidRPr="00532710" w:rsidRDefault="003B5D49" w:rsidP="003B5D49">
                  <w:pPr>
                    <w:rPr>
                      <w:bCs/>
                    </w:rPr>
                  </w:pPr>
                </w:p>
              </w:tc>
            </w:tr>
          </w:tbl>
          <w:p w:rsidR="003B5D49" w:rsidRPr="009F15CC" w:rsidRDefault="003B5D49" w:rsidP="003B5D49">
            <w:pPr>
              <w:shd w:val="clear" w:color="auto" w:fill="FFFFFF"/>
              <w:tabs>
                <w:tab w:val="num" w:pos="709"/>
              </w:tabs>
              <w:autoSpaceDE w:val="0"/>
              <w:autoSpaceDN w:val="0"/>
              <w:adjustRightInd w:val="0"/>
              <w:ind w:firstLine="743"/>
              <w:jc w:val="both"/>
              <w:rPr>
                <w:bCs/>
                <w:color w:val="000000"/>
                <w:u w:val="single"/>
              </w:rPr>
            </w:pPr>
          </w:p>
        </w:tc>
      </w:tr>
      <w:tr w:rsidR="003B5D49" w:rsidRPr="009F15CC" w:rsidTr="003B5D49">
        <w:tc>
          <w:tcPr>
            <w:tcW w:w="9498" w:type="dxa"/>
            <w:vAlign w:val="center"/>
          </w:tcPr>
          <w:p w:rsidR="003B5D49" w:rsidRPr="009F15CC" w:rsidRDefault="003B5D49" w:rsidP="003B5D49">
            <w:pPr>
              <w:pStyle w:val="11"/>
              <w:jc w:val="center"/>
              <w:rPr>
                <w:bCs/>
                <w:color w:val="000000"/>
                <w:szCs w:val="24"/>
                <w:u w:val="single"/>
              </w:rPr>
            </w:pPr>
            <w:r w:rsidRPr="009F15CC">
              <w:t>ПОДРАЗДЕЛ 3.</w:t>
            </w:r>
            <w:r>
              <w:t>3</w:t>
            </w:r>
            <w:r w:rsidRPr="009F15CC">
              <w:t xml:space="preserve"> ТРЕБОВАНИЯ К </w:t>
            </w:r>
            <w:r>
              <w:t>ГАРАНТИЙНЫМ ОБЯЗАТЕЛЬСТВАМ</w:t>
            </w:r>
            <w:r w:rsidRPr="009F15CC">
              <w:t xml:space="preserve"> ОКАЗЫВАЕМЫХ УСЛУГ</w:t>
            </w:r>
          </w:p>
        </w:tc>
      </w:tr>
      <w:tr w:rsidR="003B5D49" w:rsidRPr="009F15CC" w:rsidTr="003B5D49">
        <w:tc>
          <w:tcPr>
            <w:tcW w:w="9498" w:type="dxa"/>
            <w:vAlign w:val="center"/>
          </w:tcPr>
          <w:p w:rsidR="003B5D49" w:rsidRPr="009F15CC" w:rsidRDefault="003B5D49" w:rsidP="003B5D49">
            <w:pPr>
              <w:pStyle w:val="11"/>
              <w:spacing w:after="120"/>
              <w:ind w:firstLine="743"/>
              <w:jc w:val="left"/>
            </w:pPr>
            <w:r>
              <w:t>Не предъявляются.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A05AB0" w:rsidRDefault="003B5D49" w:rsidP="003B5D49">
            <w:pPr>
              <w:pStyle w:val="aff3"/>
              <w:jc w:val="center"/>
            </w:pPr>
            <w:r w:rsidRPr="00A05A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ПОДРАЗДЕЛ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 xml:space="preserve"> 3.4 ТРЕБОВАНИЯ К КОНФИДЕНЦИАЛЬНОСТИ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A05AB0" w:rsidRDefault="003B5D49" w:rsidP="003B5D49">
            <w:pPr>
              <w:pStyle w:val="aff3"/>
              <w:ind w:firstLine="74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31E24">
              <w:rPr>
                <w:rFonts w:ascii="Times New Roman" w:hAnsi="Times New Roman"/>
                <w:sz w:val="24"/>
                <w:szCs w:val="24"/>
              </w:rPr>
              <w:t>При возникновении необходимости передачи информации, составляющей коммерческую тайну, и иных сведений конфиденциального характера Стороны заключают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</w:t>
            </w:r>
            <w:r w:rsidRPr="00C31E24">
              <w:rPr>
                <w:rFonts w:ascii="Times New Roman" w:hAnsi="Times New Roman"/>
                <w:sz w:val="24"/>
                <w:szCs w:val="24"/>
              </w:rPr>
              <w:t xml:space="preserve"> Соглашение о конфиденциальности определяющее порядок ее передачи и 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5D49" w:rsidRPr="009F15CC" w:rsidTr="003B5D49">
        <w:trPr>
          <w:trHeight w:val="716"/>
        </w:trPr>
        <w:tc>
          <w:tcPr>
            <w:tcW w:w="9498" w:type="dxa"/>
            <w:vAlign w:val="center"/>
          </w:tcPr>
          <w:p w:rsidR="003B5D49" w:rsidRPr="00A05AB0" w:rsidRDefault="003B5D49" w:rsidP="003B5D49">
            <w:pPr>
              <w:pStyle w:val="aff3"/>
              <w:ind w:firstLine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AB0">
              <w:rPr>
                <w:rFonts w:ascii="Times New Roman" w:hAnsi="Times New Roman"/>
                <w:sz w:val="24"/>
                <w:szCs w:val="24"/>
              </w:rPr>
              <w:t>ПОДРАЗДЕЛ 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 xml:space="preserve"> ТРЕБОВАНИЯ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БЕЗОПАСНОСТИ ОКАЗАНИЯ УСЛУГ И БЕЗОПАСНОСТИ РЕЗУЛЬТАТА 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>ОКАЗ</w:t>
            </w:r>
            <w:r>
              <w:rPr>
                <w:rFonts w:ascii="Times New Roman" w:hAnsi="Times New Roman"/>
                <w:sz w:val="24"/>
                <w:szCs w:val="24"/>
              </w:rPr>
              <w:t>АНН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>ЫХ УСЛУГ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A05AB0" w:rsidRDefault="003B5D49" w:rsidP="003B5D49">
            <w:pPr>
              <w:pStyle w:val="aff3"/>
              <w:ind w:firstLine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Соответствовать установленным требованиям Федерального закона от 07.07.2003 №126-ФЗ «О связи».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Default="003B5D49" w:rsidP="003B5D49">
            <w:pPr>
              <w:pStyle w:val="aff3"/>
              <w:ind w:firstLine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A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ПОДРАЗДЕЛ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 xml:space="preserve"> ТРЕБОВАНИЯ </w:t>
            </w:r>
            <w:r>
              <w:rPr>
                <w:rFonts w:ascii="Times New Roman" w:hAnsi="Times New Roman"/>
                <w:sz w:val="24"/>
                <w:szCs w:val="24"/>
              </w:rPr>
              <w:t>ПО ОБУЧЕНИЮ ПЕРСОНАЛА ЗАКАЗЧИКА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DE54F3" w:rsidRDefault="003B5D49" w:rsidP="003B5D49">
            <w:pPr>
              <w:pStyle w:val="aff3"/>
              <w:ind w:firstLine="74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54F3">
              <w:rPr>
                <w:rFonts w:ascii="Times New Roman" w:hAnsi="Times New Roman"/>
                <w:sz w:val="24"/>
                <w:szCs w:val="24"/>
              </w:rPr>
              <w:t>Не предъявляются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DE54F3" w:rsidRDefault="003B5D49" w:rsidP="003B5D49">
            <w:pPr>
              <w:pStyle w:val="aff3"/>
              <w:ind w:firstLine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A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ПОДРАЗДЕЛ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05AB0">
              <w:rPr>
                <w:rFonts w:ascii="Times New Roman" w:hAnsi="Times New Roman"/>
                <w:sz w:val="24"/>
                <w:szCs w:val="24"/>
              </w:rPr>
              <w:t xml:space="preserve"> ТРЕБОВАНИЯ К </w:t>
            </w:r>
            <w:r>
              <w:rPr>
                <w:rFonts w:ascii="Times New Roman" w:hAnsi="Times New Roman"/>
                <w:sz w:val="24"/>
                <w:szCs w:val="24"/>
              </w:rPr>
              <w:t>СОСТАВУ ТЕХНИЧЕСКОГО ПРЕДЛОЖЕНИЯ УЧАСТНИКА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A05AB0" w:rsidRDefault="003B5D49" w:rsidP="003B5D49">
            <w:pPr>
              <w:pStyle w:val="aff3"/>
              <w:ind w:firstLine="74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54F3">
              <w:rPr>
                <w:rFonts w:ascii="Times New Roman" w:hAnsi="Times New Roman"/>
                <w:sz w:val="24"/>
                <w:szCs w:val="24"/>
              </w:rPr>
              <w:t>Не предъявляются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DE54F3" w:rsidRDefault="003B5D49" w:rsidP="003B5D49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4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ПОДРАЗДЕЛ</w:t>
            </w:r>
            <w:r w:rsidRPr="00DE54F3">
              <w:rPr>
                <w:rFonts w:ascii="Times New Roman" w:hAnsi="Times New Roman"/>
                <w:sz w:val="24"/>
                <w:szCs w:val="24"/>
              </w:rPr>
              <w:t xml:space="preserve"> 3.5 СПЕЦИАЛЬНЫЕ ТРЕБОВАНИЯ</w:t>
            </w:r>
          </w:p>
        </w:tc>
      </w:tr>
      <w:tr w:rsidR="003B5D49" w:rsidRPr="009F15CC" w:rsidTr="003B5D49">
        <w:trPr>
          <w:trHeight w:val="435"/>
        </w:trPr>
        <w:tc>
          <w:tcPr>
            <w:tcW w:w="9498" w:type="dxa"/>
            <w:vAlign w:val="center"/>
          </w:tcPr>
          <w:p w:rsidR="003B5D49" w:rsidRPr="00DE54F3" w:rsidRDefault="003B5D49" w:rsidP="003B5D49">
            <w:pPr>
              <w:pStyle w:val="aff3"/>
              <w:ind w:firstLine="74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E54F3">
              <w:rPr>
                <w:rFonts w:ascii="Times New Roman" w:hAnsi="Times New Roman"/>
                <w:sz w:val="24"/>
                <w:szCs w:val="24"/>
              </w:rPr>
              <w:t>Не предъявляются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B5D49" w:rsidRDefault="003B5D49" w:rsidP="003B5D49">
      <w:pPr>
        <w:jc w:val="center"/>
        <w:rPr>
          <w:b/>
        </w:rPr>
      </w:pPr>
    </w:p>
    <w:p w:rsidR="003B5D49" w:rsidRDefault="003B5D49" w:rsidP="003B5D49">
      <w:pPr>
        <w:jc w:val="center"/>
        <w:rPr>
          <w:b/>
        </w:rPr>
      </w:pPr>
      <w:r w:rsidRPr="00C31E24">
        <w:rPr>
          <w:b/>
        </w:rPr>
        <w:t>РАЗДЕЛ 4. РЕЗУЛЬТАТ ОКАЗАННЫХ УСЛУГ</w:t>
      </w:r>
    </w:p>
    <w:p w:rsidR="003B5D49" w:rsidRDefault="003B5D49" w:rsidP="003B5D49">
      <w:pPr>
        <w:jc w:val="center"/>
        <w:rPr>
          <w:b/>
        </w:rPr>
      </w:pPr>
    </w:p>
    <w:tbl>
      <w:tblPr>
        <w:tblStyle w:val="aff4"/>
        <w:tblW w:w="9498" w:type="dxa"/>
        <w:tblInd w:w="108" w:type="dxa"/>
        <w:tblLook w:val="04A0"/>
      </w:tblPr>
      <w:tblGrid>
        <w:gridCol w:w="9498"/>
      </w:tblGrid>
      <w:tr w:rsidR="003B5D49" w:rsidTr="003B5D49">
        <w:tc>
          <w:tcPr>
            <w:tcW w:w="9498" w:type="dxa"/>
          </w:tcPr>
          <w:p w:rsidR="003B5D49" w:rsidRPr="00DE54F3" w:rsidRDefault="003B5D49" w:rsidP="003B5D49">
            <w:pPr>
              <w:pStyle w:val="11"/>
              <w:jc w:val="center"/>
              <w:rPr>
                <w:bCs/>
                <w:color w:val="000000"/>
                <w:szCs w:val="24"/>
              </w:rPr>
            </w:pPr>
            <w:r w:rsidRPr="00DE54F3">
              <w:rPr>
                <w:bCs/>
                <w:color w:val="000000"/>
                <w:szCs w:val="24"/>
              </w:rPr>
              <w:t>ПОДРАЗДЕЛ 4.1 ОПИСАНИЕ КОНЕЧНОГО РЕЗУЛЬТАТА ОКАЗАННЫХ УСЛУГ</w:t>
            </w:r>
          </w:p>
        </w:tc>
      </w:tr>
      <w:tr w:rsidR="003B5D49" w:rsidTr="003B5D49">
        <w:tc>
          <w:tcPr>
            <w:tcW w:w="9498" w:type="dxa"/>
          </w:tcPr>
          <w:p w:rsidR="003B5D49" w:rsidRPr="00E06168" w:rsidRDefault="003B5D49" w:rsidP="003B5D49">
            <w:pPr>
              <w:pStyle w:val="aff3"/>
              <w:ind w:firstLine="74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06168">
              <w:rPr>
                <w:rFonts w:ascii="Times New Roman" w:hAnsi="Times New Roman"/>
                <w:sz w:val="24"/>
                <w:szCs w:val="24"/>
              </w:rPr>
              <w:t>Бесперебойное обеспечение работоспособности цифров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06168">
              <w:rPr>
                <w:rFonts w:ascii="Times New Roman" w:hAnsi="Times New Roman"/>
                <w:sz w:val="24"/>
                <w:szCs w:val="24"/>
              </w:rPr>
              <w:t xml:space="preserve"> канал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06168">
              <w:rPr>
                <w:rFonts w:ascii="Times New Roman" w:hAnsi="Times New Roman"/>
                <w:sz w:val="24"/>
                <w:szCs w:val="24"/>
              </w:rPr>
              <w:t xml:space="preserve"> связи с пропускной способностью, указанной в бланке заказа на Услугу от точки привязки по адресу: г. Москва, ул. Бутлерова, д. 7, этаж 7, </w:t>
            </w:r>
            <w:proofErr w:type="spellStart"/>
            <w:r w:rsidRPr="00E06168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E06168">
              <w:rPr>
                <w:rFonts w:ascii="Times New Roman" w:hAnsi="Times New Roman"/>
                <w:sz w:val="24"/>
                <w:szCs w:val="24"/>
              </w:rPr>
              <w:t>. 40, ряд 2, место 7 до точки привязки по адресу</w:t>
            </w:r>
            <w:r w:rsidRPr="00555E37">
              <w:rPr>
                <w:rFonts w:ascii="Times New Roman" w:hAnsi="Times New Roman"/>
                <w:sz w:val="24"/>
                <w:szCs w:val="24"/>
              </w:rPr>
              <w:t xml:space="preserve">: г. </w:t>
            </w:r>
            <w:proofErr w:type="spellStart"/>
            <w:r w:rsidRPr="00555E37">
              <w:rPr>
                <w:rFonts w:ascii="Times New Roman" w:hAnsi="Times New Roman"/>
                <w:sz w:val="24"/>
                <w:szCs w:val="24"/>
              </w:rPr>
              <w:t>Нововоронеж</w:t>
            </w:r>
            <w:proofErr w:type="spellEnd"/>
            <w:r w:rsidRPr="00555E37">
              <w:rPr>
                <w:rFonts w:ascii="Times New Roman" w:hAnsi="Times New Roman"/>
                <w:sz w:val="24"/>
                <w:szCs w:val="24"/>
              </w:rPr>
              <w:t>, ул. Коммунальная, д. 2.</w:t>
            </w:r>
          </w:p>
        </w:tc>
      </w:tr>
      <w:tr w:rsidR="003B5D49" w:rsidTr="003B5D49">
        <w:trPr>
          <w:trHeight w:val="434"/>
        </w:trPr>
        <w:tc>
          <w:tcPr>
            <w:tcW w:w="9498" w:type="dxa"/>
            <w:vAlign w:val="center"/>
          </w:tcPr>
          <w:p w:rsidR="003B5D49" w:rsidRPr="00DE54F3" w:rsidRDefault="003B5D49" w:rsidP="003B5D49">
            <w:pPr>
              <w:pStyle w:val="11"/>
              <w:jc w:val="center"/>
            </w:pPr>
            <w:r w:rsidRPr="00DE54F3">
              <w:rPr>
                <w:bCs/>
                <w:color w:val="000000"/>
                <w:szCs w:val="24"/>
              </w:rPr>
              <w:t>ПОДРАЗДЕЛ</w:t>
            </w:r>
            <w:r w:rsidRPr="00DE54F3">
              <w:rPr>
                <w:szCs w:val="24"/>
              </w:rPr>
              <w:t xml:space="preserve"> 4.2 ТРЕБОВАНИЯ ПО ПРИЕМКЕ </w:t>
            </w:r>
            <w:r w:rsidRPr="00DE54F3">
              <w:rPr>
                <w:bCs/>
                <w:color w:val="000000"/>
                <w:szCs w:val="24"/>
              </w:rPr>
              <w:t>УСЛУГ</w:t>
            </w:r>
          </w:p>
        </w:tc>
      </w:tr>
      <w:tr w:rsidR="003B5D49" w:rsidTr="003B5D49">
        <w:tc>
          <w:tcPr>
            <w:tcW w:w="9498" w:type="dxa"/>
            <w:tcBorders>
              <w:bottom w:val="single" w:sz="4" w:space="0" w:color="auto"/>
            </w:tcBorders>
          </w:tcPr>
          <w:p w:rsidR="003B5D49" w:rsidRPr="003605D0" w:rsidRDefault="003B5D49" w:rsidP="003B5D49">
            <w:pPr>
              <w:ind w:firstLine="743"/>
              <w:jc w:val="both"/>
            </w:pPr>
            <w:r w:rsidRPr="00B518F7">
              <w:t>По</w:t>
            </w:r>
            <w:r>
              <w:t xml:space="preserve">сле организации </w:t>
            </w:r>
            <w:r w:rsidRPr="00791DDA">
              <w:t>цифров</w:t>
            </w:r>
            <w:r>
              <w:t>ого</w:t>
            </w:r>
            <w:r w:rsidRPr="00791DDA">
              <w:t xml:space="preserve"> канал</w:t>
            </w:r>
            <w:r>
              <w:t>а</w:t>
            </w:r>
            <w:r w:rsidRPr="00791DDA">
              <w:t xml:space="preserve"> связи</w:t>
            </w:r>
            <w:r>
              <w:t xml:space="preserve"> </w:t>
            </w:r>
            <w:r w:rsidRPr="00C31E24">
              <w:t>ММТС-</w:t>
            </w:r>
            <w:r>
              <w:t>9</w:t>
            </w:r>
            <w:r w:rsidRPr="00C31E24">
              <w:t xml:space="preserve"> (г.</w:t>
            </w:r>
            <w:r>
              <w:t> </w:t>
            </w:r>
            <w:r w:rsidRPr="00C31E24">
              <w:t>Москва, ул. </w:t>
            </w:r>
            <w:r>
              <w:t>Бутлерова</w:t>
            </w:r>
            <w:r w:rsidRPr="00C31E24">
              <w:t xml:space="preserve">, д. </w:t>
            </w:r>
            <w:r>
              <w:t>7</w:t>
            </w:r>
            <w:r w:rsidRPr="00C31E24">
              <w:t xml:space="preserve">, </w:t>
            </w:r>
            <w:r w:rsidRPr="00CB16B2">
              <w:t xml:space="preserve">этаж 7, </w:t>
            </w:r>
            <w:proofErr w:type="spellStart"/>
            <w:r w:rsidRPr="00CB16B2">
              <w:t>пом</w:t>
            </w:r>
            <w:proofErr w:type="spellEnd"/>
            <w:r w:rsidRPr="00CB16B2">
              <w:t>. 40, ряд 2, место 7)</w:t>
            </w:r>
            <w:r w:rsidRPr="00C31E24">
              <w:t xml:space="preserve"> – </w:t>
            </w:r>
            <w:r>
              <w:t xml:space="preserve">учебный центр </w:t>
            </w:r>
            <w:proofErr w:type="spellStart"/>
            <w:r>
              <w:t>Нововоронежской</w:t>
            </w:r>
            <w:proofErr w:type="spellEnd"/>
            <w:r>
              <w:t xml:space="preserve"> АЭС</w:t>
            </w:r>
            <w:r w:rsidRPr="00C31E24">
              <w:t xml:space="preserve"> (</w:t>
            </w:r>
            <w:r>
              <w:t xml:space="preserve">г. </w:t>
            </w:r>
            <w:proofErr w:type="spellStart"/>
            <w:r>
              <w:t>Нововоронеж</w:t>
            </w:r>
            <w:proofErr w:type="spellEnd"/>
            <w:r>
              <w:t>, ул. Коммунальная, д. 2)</w:t>
            </w:r>
            <w:r w:rsidRPr="003605D0">
              <w:t xml:space="preserve"> ИСПОЛНИТЕЛЬ направляет ЗАКАЗЧИКУ подписанный со своей стороны «Акт о подключении услуги по предоставлению ЦКС»</w:t>
            </w:r>
            <w:r>
              <w:t>.</w:t>
            </w:r>
          </w:p>
          <w:p w:rsidR="003B5D49" w:rsidRPr="003605D0" w:rsidRDefault="003B5D49" w:rsidP="003B5D49">
            <w:pPr>
              <w:ind w:firstLine="743"/>
              <w:jc w:val="both"/>
            </w:pPr>
            <w:r w:rsidRPr="003605D0">
              <w:t>ЗАКАЗЧИК обязан подписать указанный Акт в течение 5 (пяти) рабочих</w:t>
            </w:r>
            <w:r w:rsidRPr="00B518F7">
              <w:t xml:space="preserve"> дней с момента </w:t>
            </w:r>
            <w:r w:rsidRPr="003605D0">
              <w:t>его получения, либо предоставить ИСПОЛНИТЕЛЮ мотивированный отказ от подписания вышеуказанного Акта.</w:t>
            </w:r>
          </w:p>
          <w:p w:rsidR="003B5D49" w:rsidRPr="003605D0" w:rsidRDefault="003B5D49" w:rsidP="003B5D49">
            <w:pPr>
              <w:ind w:firstLine="743"/>
              <w:jc w:val="both"/>
            </w:pPr>
            <w:r w:rsidRPr="003605D0">
              <w:t xml:space="preserve">Датой начала оказания Услуг </w:t>
            </w:r>
            <w:r>
              <w:t xml:space="preserve">по предоставлению цифрового канала связи </w:t>
            </w:r>
            <w:r w:rsidRPr="003605D0">
              <w:t>является дата подписания «Акта о подключении услуги по предоставлению ЦКС». В случае</w:t>
            </w:r>
            <w:proofErr w:type="gramStart"/>
            <w:r w:rsidRPr="003605D0">
              <w:t>,</w:t>
            </w:r>
            <w:proofErr w:type="gramEnd"/>
            <w:r w:rsidRPr="003605D0">
              <w:t xml:space="preserve"> если ЗАКАЗЧИК в течение 5 (пяти) рабочих дней с даты получения от ИСПОЛНИТЕЛЯ вышеуказанного Акта не подписал его и не представил ИСПОЛНИТЕЛЮ мотивированный отказ от подписания Акта, то датой начала оказания Услуг считается дата, указанная в направленном Акте.</w:t>
            </w:r>
          </w:p>
          <w:p w:rsidR="003B5D49" w:rsidRPr="002F2B7B" w:rsidRDefault="003B5D49" w:rsidP="003B5D49">
            <w:pPr>
              <w:ind w:firstLine="743"/>
              <w:jc w:val="both"/>
            </w:pPr>
            <w:r w:rsidRPr="002F2B7B">
              <w:t>Ежемесячно не позднее 2 (второго) рабочего дня месяца, следующего за календарным месяцем оказания Услуг, ИСПОЛНИТЕЛЬ предоставляет ЗАКАЗЧИКУ «Акт сдачи-приемки оказанных услуг» (далее – Акт). Скан-копия Акта направляется по факсу/электронной почте, указанным в Договоре, оригиналы в двух экземплярах направляются почтой или курьером с уведомлением о доставке. Датой доставки документов считается дата доставки оригиналов.</w:t>
            </w:r>
          </w:p>
        </w:tc>
      </w:tr>
      <w:tr w:rsidR="003B5D49" w:rsidTr="003B5D49">
        <w:trPr>
          <w:trHeight w:val="689"/>
        </w:trPr>
        <w:tc>
          <w:tcPr>
            <w:tcW w:w="9498" w:type="dxa"/>
            <w:tcBorders>
              <w:bottom w:val="nil"/>
            </w:tcBorders>
          </w:tcPr>
          <w:p w:rsidR="003B5D49" w:rsidRPr="00B518F7" w:rsidRDefault="003B5D49" w:rsidP="003B5D49">
            <w:pPr>
              <w:spacing w:line="276" w:lineRule="auto"/>
              <w:ind w:firstLine="743"/>
              <w:jc w:val="center"/>
            </w:pPr>
            <w:r w:rsidRPr="00C31E24">
              <w:rPr>
                <w:bCs/>
                <w:color w:val="000000"/>
                <w:u w:val="single"/>
              </w:rPr>
              <w:t>ПОДРАЗДЕЛ</w:t>
            </w:r>
            <w:r w:rsidRPr="00C31E24">
              <w:rPr>
                <w:u w:val="single"/>
              </w:rPr>
              <w:t xml:space="preserve"> 4.3 ТРЕБОВАНИЯ ПО ПЕРЕДАЧЕ ЗАКАЗЧИКУ ТЕХНИЧЕСКИХ И ИНЫХ ДОКУМЕНТОВ (ОФОРМЛЕНИЕ РЕЗУЛЬТАТОВ ОКАЗАННЫХ УСЛУГ)</w:t>
            </w:r>
          </w:p>
        </w:tc>
      </w:tr>
    </w:tbl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2835"/>
        <w:gridCol w:w="2551"/>
        <w:gridCol w:w="3119"/>
      </w:tblGrid>
      <w:tr w:rsidR="003B5D49" w:rsidRPr="00C31E24" w:rsidTr="003B5D49">
        <w:trPr>
          <w:trHeight w:val="8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49" w:rsidRPr="00C31E24" w:rsidRDefault="003B5D49" w:rsidP="003B5D49">
            <w:pPr>
              <w:pStyle w:val="affb"/>
              <w:keepNext/>
              <w:rPr>
                <w:b/>
                <w:szCs w:val="24"/>
              </w:rPr>
            </w:pPr>
            <w:r w:rsidRPr="00C31E24">
              <w:rPr>
                <w:b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49" w:rsidRPr="00C31E24" w:rsidRDefault="003B5D49" w:rsidP="003B5D49">
            <w:pPr>
              <w:pStyle w:val="affb"/>
              <w:keepNext/>
              <w:rPr>
                <w:b/>
                <w:szCs w:val="24"/>
              </w:rPr>
            </w:pPr>
            <w:r w:rsidRPr="00C31E24">
              <w:rPr>
                <w:b/>
                <w:szCs w:val="24"/>
              </w:rPr>
              <w:t>Этап оказания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49" w:rsidRPr="00C31E24" w:rsidRDefault="003B5D49" w:rsidP="003B5D49">
            <w:pPr>
              <w:pStyle w:val="affb"/>
              <w:keepNext/>
              <w:rPr>
                <w:b/>
                <w:szCs w:val="24"/>
              </w:rPr>
            </w:pPr>
            <w:r w:rsidRPr="00C31E24">
              <w:rPr>
                <w:b/>
                <w:szCs w:val="24"/>
              </w:rPr>
              <w:t>Срок завершения этапа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49" w:rsidRPr="00C31E24" w:rsidRDefault="003B5D49" w:rsidP="003B5D49">
            <w:pPr>
              <w:pStyle w:val="affb"/>
              <w:keepNext/>
              <w:rPr>
                <w:b/>
                <w:szCs w:val="24"/>
              </w:rPr>
            </w:pPr>
            <w:r w:rsidRPr="00C31E24">
              <w:rPr>
                <w:b/>
                <w:szCs w:val="24"/>
              </w:rPr>
              <w:t>Результат</w:t>
            </w:r>
          </w:p>
        </w:tc>
      </w:tr>
      <w:tr w:rsidR="003B5D49" w:rsidRPr="00C31E24" w:rsidTr="003B5D49">
        <w:trPr>
          <w:trHeight w:val="9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rPr>
                <w:szCs w:val="24"/>
              </w:rPr>
            </w:pPr>
            <w:r w:rsidRPr="00C31E24">
              <w:rPr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ind w:right="0"/>
              <w:rPr>
                <w:szCs w:val="24"/>
              </w:rPr>
            </w:pPr>
            <w:r w:rsidRPr="00C31E24">
              <w:rPr>
                <w:szCs w:val="24"/>
              </w:rPr>
              <w:t xml:space="preserve">Этап 1. </w:t>
            </w:r>
            <w:r>
              <w:t>Организация</w:t>
            </w:r>
            <w:r w:rsidRPr="00C31E24">
              <w:t xml:space="preserve"> </w:t>
            </w:r>
            <w:r>
              <w:t>цифрового канала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rPr>
                <w:szCs w:val="24"/>
              </w:rPr>
            </w:pPr>
            <w:r>
              <w:rPr>
                <w:color w:val="000000"/>
              </w:rPr>
              <w:t>В течение 45 календарных дней с даты заключения договора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rPr>
                <w:szCs w:val="24"/>
              </w:rPr>
            </w:pPr>
            <w:r w:rsidRPr="00C31E24">
              <w:rPr>
                <w:szCs w:val="24"/>
              </w:rPr>
              <w:t>Акт о подключении услуги по предоставлению ЦКС</w:t>
            </w:r>
          </w:p>
        </w:tc>
      </w:tr>
      <w:tr w:rsidR="003B5D49" w:rsidRPr="00C31E24" w:rsidTr="003B5D49">
        <w:trPr>
          <w:trHeight w:val="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rPr>
                <w:szCs w:val="24"/>
              </w:rPr>
            </w:pPr>
            <w:r w:rsidRPr="00C31E24">
              <w:rPr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ind w:right="0"/>
              <w:rPr>
                <w:szCs w:val="24"/>
              </w:rPr>
            </w:pPr>
            <w:r w:rsidRPr="00C31E24">
              <w:rPr>
                <w:szCs w:val="24"/>
              </w:rPr>
              <w:t xml:space="preserve">Этап 2. </w:t>
            </w:r>
            <w:r>
              <w:rPr>
                <w:szCs w:val="24"/>
              </w:rPr>
              <w:t>П</w:t>
            </w:r>
            <w:r w:rsidRPr="00C31E24">
              <w:rPr>
                <w:szCs w:val="24"/>
              </w:rPr>
              <w:t>редоставлени</w:t>
            </w:r>
            <w:r>
              <w:rPr>
                <w:szCs w:val="24"/>
              </w:rPr>
              <w:t>е</w:t>
            </w:r>
            <w:r w:rsidRPr="00C31E24">
              <w:rPr>
                <w:szCs w:val="24"/>
              </w:rPr>
              <w:t xml:space="preserve"> </w:t>
            </w:r>
            <w:r>
              <w:t>цифрового канала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rPr>
                <w:szCs w:val="24"/>
              </w:rPr>
            </w:pPr>
            <w:r w:rsidRPr="00C31E24">
              <w:rPr>
                <w:szCs w:val="24"/>
              </w:rPr>
              <w:t>в течение 24 месяцев с окончания этапа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49" w:rsidRPr="00C31E24" w:rsidRDefault="003B5D49" w:rsidP="003B5D49">
            <w:pPr>
              <w:pStyle w:val="affb"/>
              <w:spacing w:before="0" w:after="0"/>
              <w:rPr>
                <w:rStyle w:val="33"/>
                <w:szCs w:val="24"/>
              </w:rPr>
            </w:pPr>
            <w:r w:rsidRPr="00C31E24">
              <w:rPr>
                <w:rStyle w:val="33"/>
                <w:szCs w:val="24"/>
              </w:rPr>
              <w:t>Ежемесячно:</w:t>
            </w:r>
          </w:p>
          <w:p w:rsidR="003B5D49" w:rsidRPr="00C31E24" w:rsidRDefault="003B5D49" w:rsidP="003B5D49">
            <w:pPr>
              <w:pStyle w:val="affb"/>
              <w:spacing w:before="0" w:after="0"/>
              <w:rPr>
                <w:rStyle w:val="33"/>
                <w:szCs w:val="24"/>
              </w:rPr>
            </w:pPr>
            <w:r w:rsidRPr="00C31E24">
              <w:rPr>
                <w:rStyle w:val="33"/>
                <w:szCs w:val="24"/>
              </w:rPr>
              <w:t>-Акт сдачи-приемки оказанных услуг;</w:t>
            </w:r>
          </w:p>
          <w:p w:rsidR="003B5D49" w:rsidRPr="00C31E24" w:rsidRDefault="003B5D49" w:rsidP="003B5D49">
            <w:pPr>
              <w:pStyle w:val="affb"/>
              <w:spacing w:before="0" w:after="0"/>
              <w:rPr>
                <w:rStyle w:val="33"/>
                <w:szCs w:val="24"/>
              </w:rPr>
            </w:pPr>
            <w:r w:rsidRPr="00C31E24">
              <w:rPr>
                <w:rStyle w:val="33"/>
                <w:szCs w:val="24"/>
              </w:rPr>
              <w:t>-счет;</w:t>
            </w:r>
          </w:p>
          <w:p w:rsidR="003B5D49" w:rsidRPr="00C31E24" w:rsidRDefault="003B5D49" w:rsidP="003B5D49">
            <w:pPr>
              <w:pStyle w:val="affb"/>
              <w:spacing w:before="0" w:after="0"/>
              <w:rPr>
                <w:szCs w:val="24"/>
              </w:rPr>
            </w:pPr>
            <w:r w:rsidRPr="00C31E24">
              <w:rPr>
                <w:rStyle w:val="33"/>
                <w:szCs w:val="24"/>
              </w:rPr>
              <w:t>-счет-фактура.</w:t>
            </w:r>
          </w:p>
        </w:tc>
      </w:tr>
    </w:tbl>
    <w:p w:rsidR="003B5D49" w:rsidRPr="002F2B7B" w:rsidRDefault="003B5D49" w:rsidP="003B5D49">
      <w:pPr>
        <w:jc w:val="center"/>
        <w:rPr>
          <w:b/>
        </w:rPr>
      </w:pPr>
    </w:p>
    <w:p w:rsidR="003B5D49" w:rsidRDefault="003B5D49" w:rsidP="003B5D49">
      <w:pPr>
        <w:jc w:val="center"/>
        <w:rPr>
          <w:b/>
        </w:rPr>
      </w:pPr>
      <w:r w:rsidRPr="00C31E24">
        <w:rPr>
          <w:b/>
        </w:rPr>
        <w:t>РАЗДЕЛ 5. ТРЕБОВАНИЯ К ТЕХНИЧЕСКОМУ ОБУЧЕНИЮ ПЕРСОНАЛА ЗАКАЗЧИКА</w:t>
      </w:r>
    </w:p>
    <w:p w:rsidR="003B5D49" w:rsidRDefault="003B5D49" w:rsidP="003B5D49">
      <w:pPr>
        <w:jc w:val="center"/>
        <w:rPr>
          <w:b/>
        </w:rPr>
      </w:pPr>
    </w:p>
    <w:tbl>
      <w:tblPr>
        <w:tblStyle w:val="aff4"/>
        <w:tblW w:w="9498" w:type="dxa"/>
        <w:tblInd w:w="108" w:type="dxa"/>
        <w:tblLook w:val="04A0"/>
      </w:tblPr>
      <w:tblGrid>
        <w:gridCol w:w="9498"/>
      </w:tblGrid>
      <w:tr w:rsidR="003B5D49" w:rsidTr="003B5D49">
        <w:tc>
          <w:tcPr>
            <w:tcW w:w="9498" w:type="dxa"/>
          </w:tcPr>
          <w:p w:rsidR="003B5D49" w:rsidRDefault="003B5D49" w:rsidP="003B5D49">
            <w:pPr>
              <w:spacing w:line="276" w:lineRule="auto"/>
              <w:ind w:firstLine="743"/>
              <w:jc w:val="both"/>
              <w:rPr>
                <w:b/>
              </w:rPr>
            </w:pPr>
            <w:r w:rsidRPr="00DE54F3">
              <w:t>Не предъявляются</w:t>
            </w:r>
          </w:p>
        </w:tc>
      </w:tr>
    </w:tbl>
    <w:p w:rsidR="003B5D49" w:rsidRPr="00C31E24" w:rsidRDefault="003B5D49" w:rsidP="003B5D49">
      <w:pPr>
        <w:jc w:val="center"/>
        <w:rPr>
          <w:b/>
        </w:rPr>
      </w:pPr>
    </w:p>
    <w:p w:rsidR="003B5D49" w:rsidRDefault="003B5D49" w:rsidP="003B5D49">
      <w:pPr>
        <w:spacing w:line="276" w:lineRule="auto"/>
        <w:ind w:firstLine="743"/>
        <w:jc w:val="both"/>
        <w:rPr>
          <w:b/>
        </w:rPr>
      </w:pPr>
      <w:r w:rsidRPr="00C31E24">
        <w:rPr>
          <w:b/>
        </w:rPr>
        <w:t xml:space="preserve">РАЗДЕЛ </w:t>
      </w:r>
      <w:r>
        <w:rPr>
          <w:b/>
        </w:rPr>
        <w:t>6</w:t>
      </w:r>
      <w:r w:rsidRPr="00C31E24">
        <w:rPr>
          <w:b/>
        </w:rPr>
        <w:t xml:space="preserve">. </w:t>
      </w:r>
      <w:r>
        <w:rPr>
          <w:b/>
        </w:rPr>
        <w:t>ПЕРЕЧЕНЬ ПРИНЯТЫХ СОКРАЩЕНИЙ</w:t>
      </w:r>
    </w:p>
    <w:p w:rsidR="003B5D49" w:rsidRDefault="003B5D49" w:rsidP="003B5D49">
      <w:pPr>
        <w:spacing w:line="276" w:lineRule="auto"/>
        <w:ind w:firstLine="743"/>
        <w:jc w:val="both"/>
        <w:rPr>
          <w:b/>
        </w:rPr>
      </w:pPr>
    </w:p>
    <w:tbl>
      <w:tblPr>
        <w:tblStyle w:val="aff4"/>
        <w:tblW w:w="9498" w:type="dxa"/>
        <w:tblInd w:w="108" w:type="dxa"/>
        <w:tblLook w:val="04A0"/>
      </w:tblPr>
      <w:tblGrid>
        <w:gridCol w:w="9498"/>
      </w:tblGrid>
      <w:tr w:rsidR="003B5D49" w:rsidTr="003B5D49">
        <w:tc>
          <w:tcPr>
            <w:tcW w:w="9498" w:type="dxa"/>
          </w:tcPr>
          <w:p w:rsidR="003B5D49" w:rsidRDefault="003B5D49" w:rsidP="003B5D49">
            <w:pPr>
              <w:jc w:val="both"/>
            </w:pPr>
            <w:r>
              <w:t>ЦКС – цифровой канал связи</w:t>
            </w:r>
          </w:p>
          <w:p w:rsidR="003B5D49" w:rsidRDefault="003B5D49" w:rsidP="003B5D49">
            <w:pPr>
              <w:jc w:val="both"/>
            </w:pPr>
            <w:r>
              <w:t>Линия доступа - это канал связи, который соединяет последний сетевой узел Исполнителя и оборудование Заказчика</w:t>
            </w:r>
          </w:p>
          <w:p w:rsidR="003B5D49" w:rsidRDefault="003B5D49" w:rsidP="003B5D49">
            <w:pPr>
              <w:jc w:val="both"/>
              <w:rPr>
                <w:sz w:val="22"/>
                <w:szCs w:val="22"/>
              </w:rPr>
            </w:pPr>
            <w:proofErr w:type="spellStart"/>
            <w:r>
              <w:t>ушт</w:t>
            </w:r>
            <w:proofErr w:type="spellEnd"/>
            <w:r>
              <w:t xml:space="preserve"> – условная штука</w:t>
            </w:r>
          </w:p>
        </w:tc>
      </w:tr>
    </w:tbl>
    <w:p w:rsidR="003B5D49" w:rsidRDefault="003B5D49" w:rsidP="003B5D49">
      <w:pPr>
        <w:spacing w:line="276" w:lineRule="auto"/>
        <w:ind w:firstLine="743"/>
        <w:jc w:val="both"/>
        <w:rPr>
          <w:b/>
        </w:rPr>
      </w:pPr>
    </w:p>
    <w:p w:rsidR="003B5D49" w:rsidRDefault="003B5D49" w:rsidP="003B5D49">
      <w:pPr>
        <w:spacing w:line="276" w:lineRule="auto"/>
        <w:ind w:firstLine="743"/>
        <w:jc w:val="both"/>
      </w:pPr>
      <w:r w:rsidRPr="00C31E24">
        <w:rPr>
          <w:b/>
        </w:rPr>
        <w:t xml:space="preserve">РАЗДЕЛ </w:t>
      </w:r>
      <w:r>
        <w:rPr>
          <w:b/>
        </w:rPr>
        <w:t>7</w:t>
      </w:r>
      <w:r w:rsidRPr="00C31E24">
        <w:rPr>
          <w:b/>
        </w:rPr>
        <w:t xml:space="preserve">. </w:t>
      </w:r>
      <w:r>
        <w:rPr>
          <w:b/>
        </w:rPr>
        <w:t>ПЕРЕЧЕНЬ ПРИЛОЖЕНИЙ</w:t>
      </w:r>
    </w:p>
    <w:p w:rsidR="003B5D49" w:rsidRDefault="003B5D49" w:rsidP="003B5D49">
      <w:pPr>
        <w:spacing w:line="276" w:lineRule="auto"/>
        <w:ind w:firstLine="743"/>
        <w:jc w:val="both"/>
      </w:pPr>
    </w:p>
    <w:tbl>
      <w:tblPr>
        <w:tblStyle w:val="aff4"/>
        <w:tblW w:w="9498" w:type="dxa"/>
        <w:tblInd w:w="108" w:type="dxa"/>
        <w:tblLook w:val="04A0"/>
      </w:tblPr>
      <w:tblGrid>
        <w:gridCol w:w="9498"/>
      </w:tblGrid>
      <w:tr w:rsidR="003B5D49" w:rsidTr="003B5D49">
        <w:tc>
          <w:tcPr>
            <w:tcW w:w="9498" w:type="dxa"/>
          </w:tcPr>
          <w:p w:rsidR="003B5D49" w:rsidRDefault="003B5D49" w:rsidP="003B5D49">
            <w:pPr>
              <w:spacing w:line="276" w:lineRule="auto"/>
              <w:jc w:val="both"/>
            </w:pPr>
            <w:r>
              <w:t>Не прилагаются.</w:t>
            </w:r>
          </w:p>
        </w:tc>
      </w:tr>
    </w:tbl>
    <w:p w:rsidR="00115759" w:rsidRDefault="00115759" w:rsidP="00115759">
      <w:pPr>
        <w:spacing w:line="276" w:lineRule="auto"/>
        <w:ind w:firstLine="743"/>
        <w:jc w:val="both"/>
      </w:pPr>
    </w:p>
    <w:p w:rsidR="00A90CEE" w:rsidRDefault="00A90CEE" w:rsidP="00A90CEE">
      <w:pPr>
        <w:shd w:val="clear" w:color="auto" w:fill="FFFFFF"/>
        <w:tabs>
          <w:tab w:val="num" w:pos="709"/>
        </w:tabs>
        <w:autoSpaceDE w:val="0"/>
        <w:autoSpaceDN w:val="0"/>
        <w:adjustRightInd w:val="0"/>
        <w:ind w:right="567"/>
        <w:jc w:val="both"/>
        <w:rPr>
          <w:bCs/>
          <w:lang w:eastAsia="en-US" w:bidi="en-US"/>
        </w:rPr>
      </w:pPr>
    </w:p>
    <w:p w:rsidR="00A90CEE" w:rsidRDefault="00A90CEE" w:rsidP="00A90CEE">
      <w:pPr>
        <w:shd w:val="clear" w:color="auto" w:fill="FFFFFF"/>
        <w:tabs>
          <w:tab w:val="num" w:pos="709"/>
        </w:tabs>
        <w:autoSpaceDE w:val="0"/>
        <w:autoSpaceDN w:val="0"/>
        <w:adjustRightInd w:val="0"/>
        <w:ind w:right="567"/>
        <w:jc w:val="both"/>
        <w:rPr>
          <w:bCs/>
          <w:lang w:eastAsia="en-US" w:bidi="en-US"/>
        </w:rPr>
      </w:pPr>
    </w:p>
    <w:p w:rsidR="00A90CEE" w:rsidRDefault="00A90CEE" w:rsidP="00A90CEE">
      <w:pPr>
        <w:shd w:val="clear" w:color="auto" w:fill="FFFFFF"/>
        <w:tabs>
          <w:tab w:val="num" w:pos="709"/>
        </w:tabs>
        <w:autoSpaceDE w:val="0"/>
        <w:autoSpaceDN w:val="0"/>
        <w:adjustRightInd w:val="0"/>
        <w:ind w:right="567"/>
        <w:jc w:val="both"/>
        <w:rPr>
          <w:bCs/>
          <w:lang w:eastAsia="en-US" w:bidi="en-US"/>
        </w:rPr>
      </w:pP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973D22" w:rsidRPr="00AE1B7C" w:rsidTr="00973D22">
        <w:trPr>
          <w:cantSplit/>
        </w:trPr>
        <w:tc>
          <w:tcPr>
            <w:tcW w:w="4928" w:type="dxa"/>
          </w:tcPr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ind w:left="284"/>
              <w:rPr>
                <w:rFonts w:eastAsia="Calibri"/>
                <w:b/>
              </w:rPr>
            </w:pPr>
            <w:r w:rsidRPr="00AE1B7C">
              <w:rPr>
                <w:rFonts w:eastAsia="Calibri"/>
                <w:b/>
              </w:rPr>
              <w:t>От Исполнителя</w:t>
            </w:r>
          </w:p>
        </w:tc>
        <w:tc>
          <w:tcPr>
            <w:tcW w:w="4678" w:type="dxa"/>
          </w:tcPr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ind w:firstLine="1309"/>
              <w:rPr>
                <w:rFonts w:eastAsia="Calibri"/>
                <w:b/>
              </w:rPr>
            </w:pPr>
            <w:r w:rsidRPr="00AE1B7C">
              <w:rPr>
                <w:rFonts w:eastAsia="Calibri"/>
                <w:b/>
              </w:rPr>
              <w:t>От Заказчика</w:t>
            </w:r>
          </w:p>
        </w:tc>
      </w:tr>
      <w:tr w:rsidR="00973D22" w:rsidRPr="00AE1B7C" w:rsidTr="00973D22">
        <w:trPr>
          <w:cantSplit/>
        </w:trPr>
        <w:tc>
          <w:tcPr>
            <w:tcW w:w="4928" w:type="dxa"/>
          </w:tcPr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AE1B7C">
              <w:rPr>
                <w:rFonts w:eastAsia="Calibri"/>
              </w:rPr>
              <w:t>___________________________</w:t>
            </w:r>
          </w:p>
        </w:tc>
        <w:tc>
          <w:tcPr>
            <w:tcW w:w="4678" w:type="dxa"/>
          </w:tcPr>
          <w:p w:rsidR="00973D22" w:rsidRPr="00AE1B7C" w:rsidRDefault="00973D22" w:rsidP="00973D22">
            <w:pPr>
              <w:spacing w:line="276" w:lineRule="auto"/>
              <w:ind w:firstLine="884"/>
              <w:rPr>
                <w:rFonts w:eastAsia="Calibri"/>
                <w:b/>
              </w:rPr>
            </w:pPr>
            <w:r w:rsidRPr="00AE1B7C">
              <w:rPr>
                <w:rFonts w:eastAsia="Calibri"/>
                <w:b/>
              </w:rPr>
              <w:t xml:space="preserve">АО «КОНСИСТ-ОС» </w:t>
            </w:r>
          </w:p>
        </w:tc>
      </w:tr>
      <w:tr w:rsidR="00973D22" w:rsidRPr="00AE1B7C" w:rsidTr="00973D22">
        <w:trPr>
          <w:cantSplit/>
        </w:trPr>
        <w:tc>
          <w:tcPr>
            <w:tcW w:w="4928" w:type="dxa"/>
          </w:tcPr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AE1B7C">
              <w:rPr>
                <w:rFonts w:eastAsia="Calibri"/>
              </w:rPr>
              <w:t>___________________________</w:t>
            </w:r>
          </w:p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</w:p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AE1B7C">
              <w:rPr>
                <w:rFonts w:eastAsia="Calibri"/>
              </w:rPr>
              <w:t>________________</w:t>
            </w:r>
          </w:p>
        </w:tc>
        <w:tc>
          <w:tcPr>
            <w:tcW w:w="4678" w:type="dxa"/>
          </w:tcPr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ind w:firstLine="884"/>
              <w:rPr>
                <w:rFonts w:eastAsia="Calibri"/>
              </w:rPr>
            </w:pPr>
            <w:r w:rsidRPr="00AE1B7C">
              <w:rPr>
                <w:rFonts w:eastAsia="Calibri"/>
              </w:rPr>
              <w:t>Генеральный директор</w:t>
            </w:r>
          </w:p>
          <w:p w:rsidR="00973D22" w:rsidRPr="00AE1B7C" w:rsidRDefault="00973D22" w:rsidP="00973D22">
            <w:pPr>
              <w:tabs>
                <w:tab w:val="left" w:pos="1134"/>
              </w:tabs>
              <w:spacing w:line="276" w:lineRule="auto"/>
              <w:ind w:firstLine="1309"/>
              <w:rPr>
                <w:rFonts w:eastAsia="Calibri"/>
              </w:rPr>
            </w:pPr>
          </w:p>
          <w:p w:rsidR="00973D22" w:rsidRPr="00AE1B7C" w:rsidRDefault="00973D22" w:rsidP="00973D22">
            <w:pPr>
              <w:tabs>
                <w:tab w:val="left" w:pos="742"/>
              </w:tabs>
              <w:spacing w:line="276" w:lineRule="auto"/>
              <w:ind w:firstLine="742"/>
              <w:jc w:val="right"/>
              <w:rPr>
                <w:rFonts w:eastAsia="Calibri"/>
              </w:rPr>
            </w:pPr>
            <w:r w:rsidRPr="00AE1B7C">
              <w:rPr>
                <w:rFonts w:eastAsia="Calibri"/>
              </w:rPr>
              <w:t xml:space="preserve">__________________М.Н. Лысачев </w:t>
            </w:r>
          </w:p>
        </w:tc>
      </w:tr>
    </w:tbl>
    <w:p w:rsidR="00A90CEE" w:rsidRPr="00C31E24" w:rsidRDefault="00A90CEE" w:rsidP="00A90CEE">
      <w:pPr>
        <w:shd w:val="clear" w:color="auto" w:fill="FFFFFF"/>
        <w:tabs>
          <w:tab w:val="num" w:pos="709"/>
        </w:tabs>
        <w:autoSpaceDE w:val="0"/>
        <w:autoSpaceDN w:val="0"/>
        <w:adjustRightInd w:val="0"/>
        <w:ind w:right="567"/>
        <w:jc w:val="both"/>
        <w:rPr>
          <w:bCs/>
          <w:lang w:eastAsia="en-US" w:bidi="en-US"/>
        </w:rPr>
      </w:pPr>
    </w:p>
    <w:p w:rsidR="00973D22" w:rsidRDefault="00973D22">
      <w:pPr>
        <w:ind w:right="-108"/>
        <w:jc w:val="center"/>
        <w:rPr>
          <w:bCs/>
          <w:lang w:eastAsia="en-US" w:bidi="en-US"/>
        </w:rPr>
      </w:pPr>
      <w:r>
        <w:rPr>
          <w:bCs/>
          <w:lang w:eastAsia="en-US" w:bidi="en-US"/>
        </w:rPr>
        <w:br w:type="page"/>
      </w:r>
    </w:p>
    <w:p w:rsidR="00005994" w:rsidRDefault="00005994" w:rsidP="000C244C">
      <w:pPr>
        <w:pStyle w:val="aff2"/>
        <w:spacing w:line="276" w:lineRule="auto"/>
        <w:sectPr w:rsidR="00005994" w:rsidSect="00A81F83">
          <w:headerReference w:type="first" r:id="rId16"/>
          <w:footerReference w:type="first" r:id="rId17"/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:rsidR="00AE1B7C" w:rsidRPr="00144E1D" w:rsidRDefault="00AE1B7C" w:rsidP="000C244C">
      <w:pPr>
        <w:pStyle w:val="aff2"/>
        <w:spacing w:line="276" w:lineRule="auto"/>
      </w:pPr>
      <w:r w:rsidRPr="00144E1D">
        <w:t>Приложение №2</w:t>
      </w:r>
    </w:p>
    <w:p w:rsidR="00AE1B7C" w:rsidRPr="00395F4C" w:rsidRDefault="00AE1B7C" w:rsidP="000C244C">
      <w:pPr>
        <w:spacing w:line="276" w:lineRule="auto"/>
        <w:jc w:val="right"/>
      </w:pPr>
      <w:r w:rsidRPr="00144E1D">
        <w:t xml:space="preserve">к Договору на оказание услуг связи № </w:t>
      </w:r>
      <w:r>
        <w:t>_</w:t>
      </w:r>
      <w:r w:rsidR="00A64D6B">
        <w:t>____________</w:t>
      </w:r>
      <w:r>
        <w:t>______________________________</w:t>
      </w:r>
    </w:p>
    <w:p w:rsidR="00AE1B7C" w:rsidRPr="00B763FC" w:rsidRDefault="00AE1B7C" w:rsidP="000C244C">
      <w:pPr>
        <w:spacing w:line="276" w:lineRule="auto"/>
        <w:jc w:val="right"/>
        <w:rPr>
          <w:sz w:val="20"/>
          <w:szCs w:val="20"/>
        </w:rPr>
      </w:pPr>
      <w:r w:rsidRPr="00395F4C">
        <w:t>от «</w:t>
      </w:r>
      <w:r>
        <w:t>___</w:t>
      </w:r>
      <w:r w:rsidRPr="00395F4C">
        <w:t xml:space="preserve">» </w:t>
      </w:r>
      <w:r>
        <w:t>________</w:t>
      </w:r>
      <w:r w:rsidRPr="00395F4C">
        <w:t xml:space="preserve"> 20</w:t>
      </w:r>
      <w:r>
        <w:t>___</w:t>
      </w:r>
      <w:r w:rsidRPr="00395F4C">
        <w:t>г</w:t>
      </w:r>
      <w:r w:rsidRPr="00B763FC">
        <w:rPr>
          <w:sz w:val="20"/>
          <w:szCs w:val="20"/>
        </w:rPr>
        <w:t>.</w:t>
      </w:r>
    </w:p>
    <w:p w:rsidR="00AE1B7C" w:rsidRPr="00144E1D" w:rsidRDefault="00AE1B7C" w:rsidP="000C244C">
      <w:pPr>
        <w:spacing w:line="276" w:lineRule="auto"/>
        <w:jc w:val="right"/>
        <w:rPr>
          <w:b/>
        </w:rPr>
      </w:pPr>
    </w:p>
    <w:p w:rsidR="00AE1B7C" w:rsidRPr="00E56605" w:rsidRDefault="00AE1B7C" w:rsidP="000C244C">
      <w:pPr>
        <w:spacing w:line="276" w:lineRule="auto"/>
        <w:ind w:right="567" w:firstLine="567"/>
        <w:jc w:val="center"/>
        <w:rPr>
          <w:b/>
        </w:rPr>
      </w:pPr>
      <w:r w:rsidRPr="00E56605">
        <w:rPr>
          <w:b/>
        </w:rPr>
        <w:t xml:space="preserve">СТОИМОСТЬ </w:t>
      </w:r>
      <w:r w:rsidR="000C5402">
        <w:rPr>
          <w:b/>
        </w:rPr>
        <w:t>ОРГАНИЗАЦИИ И ПРЕДОСТАВЛЕНИЯ</w:t>
      </w:r>
      <w:r w:rsidRPr="00E56605">
        <w:rPr>
          <w:b/>
        </w:rPr>
        <w:t xml:space="preserve"> УСЛУГ</w:t>
      </w:r>
    </w:p>
    <w:p w:rsidR="00AE1B7C" w:rsidRPr="00E56605" w:rsidRDefault="00AE1B7C" w:rsidP="000C244C">
      <w:pPr>
        <w:spacing w:line="276" w:lineRule="auto"/>
        <w:ind w:right="567" w:firstLine="567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2"/>
        <w:gridCol w:w="1721"/>
        <w:gridCol w:w="2123"/>
        <w:gridCol w:w="1981"/>
        <w:gridCol w:w="1836"/>
        <w:gridCol w:w="1913"/>
      </w:tblGrid>
      <w:tr w:rsidR="007A076B" w:rsidRPr="00E56605" w:rsidTr="00E8291E">
        <w:trPr>
          <w:trHeight w:val="914"/>
        </w:trPr>
        <w:tc>
          <w:tcPr>
            <w:tcW w:w="1762" w:type="pct"/>
            <w:vMerge w:val="restart"/>
            <w:vAlign w:val="center"/>
          </w:tcPr>
          <w:p w:rsidR="007A076B" w:rsidRPr="00AF1CD0" w:rsidRDefault="007A076B" w:rsidP="00E8291E">
            <w:pPr>
              <w:spacing w:line="276" w:lineRule="auto"/>
              <w:ind w:left="37" w:firstLine="281"/>
              <w:rPr>
                <w:b/>
              </w:rPr>
            </w:pPr>
            <w:r w:rsidRPr="00AF1CD0">
              <w:rPr>
                <w:b/>
              </w:rPr>
              <w:t>Наименование</w:t>
            </w:r>
            <w:r w:rsidR="00AF1CD0" w:rsidRPr="00AF1CD0">
              <w:rPr>
                <w:b/>
              </w:rPr>
              <w:t xml:space="preserve"> цифрового канала связи</w:t>
            </w:r>
          </w:p>
        </w:tc>
        <w:tc>
          <w:tcPr>
            <w:tcW w:w="582" w:type="pct"/>
            <w:vMerge w:val="restart"/>
            <w:vAlign w:val="center"/>
          </w:tcPr>
          <w:p w:rsidR="007A076B" w:rsidRPr="00B247C9" w:rsidRDefault="007A076B" w:rsidP="00E8291E">
            <w:pPr>
              <w:tabs>
                <w:tab w:val="left" w:pos="3152"/>
                <w:tab w:val="left" w:pos="3294"/>
              </w:tabs>
              <w:spacing w:line="276" w:lineRule="auto"/>
              <w:ind w:right="34"/>
              <w:rPr>
                <w:b/>
              </w:rPr>
            </w:pPr>
            <w:r>
              <w:rPr>
                <w:b/>
              </w:rPr>
              <w:t>Скорость передачи информации</w:t>
            </w:r>
          </w:p>
        </w:tc>
        <w:tc>
          <w:tcPr>
            <w:tcW w:w="1388" w:type="pct"/>
            <w:gridSpan w:val="2"/>
            <w:vAlign w:val="center"/>
          </w:tcPr>
          <w:p w:rsidR="007A076B" w:rsidRPr="00B247C9" w:rsidRDefault="007A076B" w:rsidP="00E8291E">
            <w:pPr>
              <w:tabs>
                <w:tab w:val="left" w:pos="3152"/>
                <w:tab w:val="left" w:pos="3294"/>
              </w:tabs>
              <w:spacing w:line="276" w:lineRule="auto"/>
              <w:ind w:right="34"/>
              <w:rPr>
                <w:b/>
              </w:rPr>
            </w:pPr>
            <w:r w:rsidRPr="00B247C9">
              <w:rPr>
                <w:b/>
              </w:rPr>
              <w:t xml:space="preserve">Стоимость организации </w:t>
            </w:r>
            <w:r>
              <w:rPr>
                <w:b/>
              </w:rPr>
              <w:t>Услуги (</w:t>
            </w:r>
            <w:r w:rsidR="00E8291E">
              <w:rPr>
                <w:b/>
              </w:rPr>
              <w:t xml:space="preserve">единовременный </w:t>
            </w:r>
            <w:r>
              <w:rPr>
                <w:b/>
              </w:rPr>
              <w:t xml:space="preserve"> платеж)</w:t>
            </w:r>
          </w:p>
        </w:tc>
        <w:tc>
          <w:tcPr>
            <w:tcW w:w="1268" w:type="pct"/>
            <w:gridSpan w:val="2"/>
            <w:vAlign w:val="center"/>
          </w:tcPr>
          <w:p w:rsidR="007A076B" w:rsidRPr="00B247C9" w:rsidRDefault="007A076B" w:rsidP="00F37D08">
            <w:pPr>
              <w:tabs>
                <w:tab w:val="left" w:pos="3152"/>
                <w:tab w:val="left" w:pos="3294"/>
              </w:tabs>
              <w:spacing w:line="276" w:lineRule="auto"/>
              <w:ind w:right="34"/>
              <w:rPr>
                <w:b/>
                <w:bCs/>
              </w:rPr>
            </w:pPr>
            <w:r w:rsidRPr="00B247C9">
              <w:rPr>
                <w:b/>
              </w:rPr>
              <w:t xml:space="preserve">Стоимость </w:t>
            </w:r>
            <w:r>
              <w:rPr>
                <w:b/>
              </w:rPr>
              <w:t xml:space="preserve">предоставления </w:t>
            </w:r>
            <w:r w:rsidRPr="00B247C9">
              <w:rPr>
                <w:b/>
              </w:rPr>
              <w:t>Услуг</w:t>
            </w:r>
            <w:r>
              <w:rPr>
                <w:b/>
              </w:rPr>
              <w:t>и</w:t>
            </w:r>
            <w:r w:rsidRPr="00B247C9">
              <w:rPr>
                <w:b/>
              </w:rPr>
              <w:t xml:space="preserve"> в месяц</w:t>
            </w:r>
          </w:p>
        </w:tc>
      </w:tr>
      <w:tr w:rsidR="007A076B" w:rsidRPr="00E56605" w:rsidTr="00E8291E">
        <w:trPr>
          <w:trHeight w:val="407"/>
        </w:trPr>
        <w:tc>
          <w:tcPr>
            <w:tcW w:w="1762" w:type="pct"/>
            <w:vMerge/>
            <w:vAlign w:val="center"/>
          </w:tcPr>
          <w:p w:rsidR="007A076B" w:rsidRPr="00B247C9" w:rsidRDefault="007A076B" w:rsidP="000C244C">
            <w:pPr>
              <w:spacing w:line="276" w:lineRule="auto"/>
              <w:ind w:right="567"/>
              <w:rPr>
                <w:b/>
              </w:rPr>
            </w:pPr>
          </w:p>
        </w:tc>
        <w:tc>
          <w:tcPr>
            <w:tcW w:w="582" w:type="pct"/>
            <w:vMerge/>
          </w:tcPr>
          <w:p w:rsidR="007A076B" w:rsidRPr="00B247C9" w:rsidRDefault="007A076B">
            <w:pPr>
              <w:tabs>
                <w:tab w:val="left" w:pos="3152"/>
                <w:tab w:val="left" w:pos="3294"/>
              </w:tabs>
              <w:spacing w:line="276" w:lineRule="auto"/>
              <w:ind w:right="34"/>
              <w:rPr>
                <w:b/>
              </w:rPr>
            </w:pPr>
          </w:p>
        </w:tc>
        <w:tc>
          <w:tcPr>
            <w:tcW w:w="718" w:type="pct"/>
            <w:vAlign w:val="center"/>
          </w:tcPr>
          <w:p w:rsidR="007A076B" w:rsidRPr="00F37D08" w:rsidRDefault="007A076B" w:rsidP="00F37D08">
            <w:pPr>
              <w:tabs>
                <w:tab w:val="left" w:pos="3152"/>
                <w:tab w:val="left" w:pos="3294"/>
              </w:tabs>
              <w:spacing w:line="276" w:lineRule="auto"/>
              <w:ind w:right="34"/>
            </w:pPr>
            <w:r w:rsidRPr="00F37D08">
              <w:t>без НДС, руб.</w:t>
            </w:r>
          </w:p>
        </w:tc>
        <w:tc>
          <w:tcPr>
            <w:tcW w:w="670" w:type="pct"/>
            <w:vAlign w:val="center"/>
          </w:tcPr>
          <w:p w:rsidR="007A076B" w:rsidRPr="00F37D08" w:rsidRDefault="007A076B" w:rsidP="00F37D08">
            <w:pPr>
              <w:tabs>
                <w:tab w:val="left" w:pos="3152"/>
                <w:tab w:val="left" w:pos="3294"/>
              </w:tabs>
              <w:spacing w:line="276" w:lineRule="auto"/>
              <w:ind w:right="34"/>
              <w:rPr>
                <w:bCs/>
              </w:rPr>
            </w:pPr>
            <w:r w:rsidRPr="00F37D08">
              <w:t>с НДС, руб.</w:t>
            </w:r>
          </w:p>
        </w:tc>
        <w:tc>
          <w:tcPr>
            <w:tcW w:w="621" w:type="pct"/>
            <w:vAlign w:val="center"/>
          </w:tcPr>
          <w:p w:rsidR="007A076B" w:rsidRPr="00F37D08" w:rsidRDefault="007A076B" w:rsidP="00F37D08">
            <w:pPr>
              <w:spacing w:line="276" w:lineRule="auto"/>
              <w:rPr>
                <w:bCs/>
              </w:rPr>
            </w:pPr>
            <w:r w:rsidRPr="00F37D08">
              <w:t>без НДС, руб.</w:t>
            </w:r>
          </w:p>
        </w:tc>
        <w:tc>
          <w:tcPr>
            <w:tcW w:w="647" w:type="pct"/>
            <w:vAlign w:val="center"/>
          </w:tcPr>
          <w:p w:rsidR="007A076B" w:rsidRPr="00F37D08" w:rsidRDefault="007A076B" w:rsidP="00F37D08">
            <w:pPr>
              <w:spacing w:line="276" w:lineRule="auto"/>
              <w:rPr>
                <w:bCs/>
              </w:rPr>
            </w:pPr>
            <w:r w:rsidRPr="00F37D08">
              <w:t>с НДС, руб.</w:t>
            </w:r>
          </w:p>
        </w:tc>
      </w:tr>
      <w:tr w:rsidR="00A64D6B" w:rsidRPr="00E56605" w:rsidTr="00E8291E">
        <w:trPr>
          <w:trHeight w:val="579"/>
        </w:trPr>
        <w:tc>
          <w:tcPr>
            <w:tcW w:w="1762" w:type="pct"/>
            <w:vMerge w:val="restart"/>
            <w:vAlign w:val="center"/>
          </w:tcPr>
          <w:p w:rsidR="00A64D6B" w:rsidRPr="00E8291E" w:rsidRDefault="00A64D6B" w:rsidP="007A076B">
            <w:pPr>
              <w:tabs>
                <w:tab w:val="left" w:pos="0"/>
              </w:tabs>
              <w:ind w:right="-56"/>
              <w:rPr>
                <w:b/>
                <w:bCs/>
              </w:rPr>
            </w:pPr>
            <w:r w:rsidRPr="000D4DF1">
              <w:rPr>
                <w:b/>
                <w:bCs/>
              </w:rPr>
              <w:t>ММТС-</w:t>
            </w:r>
            <w:r>
              <w:rPr>
                <w:b/>
                <w:bCs/>
              </w:rPr>
              <w:t>9</w:t>
            </w:r>
            <w:r w:rsidRPr="000D4DF1">
              <w:rPr>
                <w:b/>
                <w:bCs/>
              </w:rPr>
              <w:t xml:space="preserve"> - </w:t>
            </w:r>
            <w:r w:rsidR="00E8291E" w:rsidRPr="00E8291E">
              <w:rPr>
                <w:b/>
              </w:rPr>
              <w:t xml:space="preserve">учебный центр </w:t>
            </w:r>
            <w:proofErr w:type="spellStart"/>
            <w:r w:rsidR="00E8291E" w:rsidRPr="00E8291E">
              <w:rPr>
                <w:b/>
              </w:rPr>
              <w:t>Нововоронежской</w:t>
            </w:r>
            <w:proofErr w:type="spellEnd"/>
            <w:r w:rsidR="00E8291E" w:rsidRPr="00E8291E">
              <w:rPr>
                <w:b/>
              </w:rPr>
              <w:t xml:space="preserve"> АЭС»</w:t>
            </w:r>
            <w:r w:rsidRPr="00E8291E">
              <w:rPr>
                <w:b/>
                <w:bCs/>
              </w:rPr>
              <w:t>:</w:t>
            </w:r>
          </w:p>
          <w:p w:rsidR="00A64D6B" w:rsidRPr="009A795E" w:rsidRDefault="00A64D6B" w:rsidP="007A076B">
            <w:pPr>
              <w:jc w:val="both"/>
            </w:pPr>
            <w:r w:rsidRPr="0057355C">
              <w:t xml:space="preserve">- точка присутствия 1: </w:t>
            </w:r>
            <w:r w:rsidRPr="0060198D">
              <w:t>ММТС-</w:t>
            </w:r>
            <w:r>
              <w:t>9</w:t>
            </w:r>
            <w:r w:rsidRPr="0060198D">
              <w:t xml:space="preserve"> (г.</w:t>
            </w:r>
            <w:r>
              <w:t> </w:t>
            </w:r>
            <w:r w:rsidRPr="0060198D">
              <w:t xml:space="preserve">Москва, </w:t>
            </w:r>
            <w:r w:rsidRPr="00C74266">
              <w:t xml:space="preserve">ул. Бутлерова, д. 7, этаж 7, </w:t>
            </w:r>
            <w:proofErr w:type="spellStart"/>
            <w:r w:rsidRPr="00C74266">
              <w:t>пом</w:t>
            </w:r>
            <w:proofErr w:type="spellEnd"/>
            <w:r>
              <w:t>.</w:t>
            </w:r>
            <w:r w:rsidRPr="00C74266">
              <w:t xml:space="preserve"> 40, ряд 2, место 7) </w:t>
            </w:r>
            <w:r w:rsidRPr="009A795E">
              <w:t xml:space="preserve"> </w:t>
            </w:r>
          </w:p>
          <w:p w:rsidR="00A64D6B" w:rsidRPr="006C0EE8" w:rsidRDefault="00A64D6B" w:rsidP="00E8291E">
            <w:pPr>
              <w:spacing w:line="276" w:lineRule="auto"/>
              <w:jc w:val="both"/>
            </w:pPr>
            <w:r w:rsidRPr="0057355C">
              <w:t xml:space="preserve">- точка присутствия 2: </w:t>
            </w:r>
            <w:r>
              <w:t xml:space="preserve">учебный центр </w:t>
            </w:r>
            <w:proofErr w:type="spellStart"/>
            <w:r>
              <w:t>Нововоронежской</w:t>
            </w:r>
            <w:proofErr w:type="spellEnd"/>
            <w:r>
              <w:t xml:space="preserve"> АЭС</w:t>
            </w:r>
            <w:r w:rsidRPr="00C31E24">
              <w:t xml:space="preserve"> (</w:t>
            </w:r>
            <w:r>
              <w:t>г. </w:t>
            </w:r>
            <w:proofErr w:type="spellStart"/>
            <w:r>
              <w:t>Нововоронеж</w:t>
            </w:r>
            <w:proofErr w:type="spellEnd"/>
            <w:r>
              <w:t>, ул. Коммунальная, д. 2)</w:t>
            </w:r>
            <w:r w:rsidRPr="009A795E">
              <w:t>.</w:t>
            </w:r>
          </w:p>
        </w:tc>
        <w:tc>
          <w:tcPr>
            <w:tcW w:w="582" w:type="pct"/>
            <w:vAlign w:val="center"/>
          </w:tcPr>
          <w:p w:rsidR="00A64D6B" w:rsidRDefault="00A64D6B" w:rsidP="008259D8">
            <w:r>
              <w:rPr>
                <w:color w:val="000000"/>
              </w:rPr>
              <w:t>2</w:t>
            </w:r>
            <w:r w:rsidRPr="00E94A8C">
              <w:rPr>
                <w:color w:val="000000"/>
              </w:rPr>
              <w:t>0 Мбит/</w:t>
            </w:r>
            <w:proofErr w:type="gramStart"/>
            <w:r w:rsidRPr="00E94A8C">
              <w:rPr>
                <w:color w:val="000000"/>
              </w:rPr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</w:tr>
      <w:tr w:rsidR="00A64D6B" w:rsidRPr="00E56605" w:rsidTr="00E8291E">
        <w:trPr>
          <w:trHeight w:val="559"/>
        </w:trPr>
        <w:tc>
          <w:tcPr>
            <w:tcW w:w="1762" w:type="pct"/>
            <w:vMerge/>
            <w:vAlign w:val="center"/>
          </w:tcPr>
          <w:p w:rsidR="00A64D6B" w:rsidRPr="000D4DF1" w:rsidRDefault="00A64D6B" w:rsidP="007A076B">
            <w:pPr>
              <w:tabs>
                <w:tab w:val="left" w:pos="0"/>
              </w:tabs>
              <w:ind w:right="-56"/>
              <w:rPr>
                <w:b/>
                <w:bCs/>
              </w:rPr>
            </w:pPr>
          </w:p>
        </w:tc>
        <w:tc>
          <w:tcPr>
            <w:tcW w:w="582" w:type="pct"/>
            <w:vAlign w:val="center"/>
          </w:tcPr>
          <w:p w:rsidR="00A64D6B" w:rsidRDefault="00A64D6B" w:rsidP="008259D8">
            <w:r>
              <w:rPr>
                <w:color w:val="000000"/>
              </w:rPr>
              <w:t>5</w:t>
            </w:r>
            <w:r w:rsidRPr="00E94A8C">
              <w:rPr>
                <w:color w:val="000000"/>
              </w:rPr>
              <w:t>0 Мбит/</w:t>
            </w:r>
            <w:proofErr w:type="gramStart"/>
            <w:r w:rsidRPr="00E94A8C">
              <w:rPr>
                <w:color w:val="000000"/>
              </w:rPr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</w:tr>
      <w:tr w:rsidR="00A64D6B" w:rsidRPr="00E56605" w:rsidTr="00E8291E">
        <w:trPr>
          <w:trHeight w:val="553"/>
        </w:trPr>
        <w:tc>
          <w:tcPr>
            <w:tcW w:w="1762" w:type="pct"/>
            <w:vMerge/>
            <w:vAlign w:val="center"/>
          </w:tcPr>
          <w:p w:rsidR="00A64D6B" w:rsidRPr="000D4DF1" w:rsidRDefault="00A64D6B" w:rsidP="007A076B">
            <w:pPr>
              <w:tabs>
                <w:tab w:val="left" w:pos="0"/>
              </w:tabs>
              <w:ind w:right="-56"/>
              <w:rPr>
                <w:b/>
                <w:bCs/>
              </w:rPr>
            </w:pPr>
          </w:p>
        </w:tc>
        <w:tc>
          <w:tcPr>
            <w:tcW w:w="582" w:type="pct"/>
            <w:vAlign w:val="center"/>
          </w:tcPr>
          <w:p w:rsidR="00A64D6B" w:rsidRDefault="00A64D6B" w:rsidP="008259D8">
            <w:r w:rsidRPr="00E94A8C">
              <w:rPr>
                <w:color w:val="000000"/>
              </w:rPr>
              <w:t>100 Мбит/</w:t>
            </w:r>
            <w:proofErr w:type="gramStart"/>
            <w:r w:rsidRPr="00E94A8C">
              <w:rPr>
                <w:color w:val="000000"/>
              </w:rPr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</w:tr>
      <w:tr w:rsidR="00A64D6B" w:rsidRPr="00E56605" w:rsidTr="00E8291E">
        <w:trPr>
          <w:trHeight w:val="547"/>
        </w:trPr>
        <w:tc>
          <w:tcPr>
            <w:tcW w:w="1762" w:type="pct"/>
            <w:vMerge/>
            <w:vAlign w:val="center"/>
          </w:tcPr>
          <w:p w:rsidR="00A64D6B" w:rsidRPr="000D4DF1" w:rsidRDefault="00A64D6B" w:rsidP="007A076B">
            <w:pPr>
              <w:tabs>
                <w:tab w:val="left" w:pos="0"/>
              </w:tabs>
              <w:ind w:right="-56"/>
              <w:rPr>
                <w:b/>
                <w:bCs/>
              </w:rPr>
            </w:pPr>
          </w:p>
        </w:tc>
        <w:tc>
          <w:tcPr>
            <w:tcW w:w="582" w:type="pct"/>
            <w:vAlign w:val="center"/>
          </w:tcPr>
          <w:p w:rsidR="00A64D6B" w:rsidRDefault="00A64D6B" w:rsidP="008259D8">
            <w:r>
              <w:rPr>
                <w:color w:val="000000"/>
              </w:rPr>
              <w:t>5</w:t>
            </w:r>
            <w:r w:rsidRPr="00E94A8C">
              <w:rPr>
                <w:color w:val="000000"/>
              </w:rPr>
              <w:t>00 Мбит/</w:t>
            </w:r>
            <w:proofErr w:type="gramStart"/>
            <w:r w:rsidRPr="00E94A8C">
              <w:rPr>
                <w:color w:val="000000"/>
              </w:rPr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</w:tr>
      <w:tr w:rsidR="00A64D6B" w:rsidRPr="00E56605" w:rsidTr="00E8291E">
        <w:trPr>
          <w:trHeight w:val="555"/>
        </w:trPr>
        <w:tc>
          <w:tcPr>
            <w:tcW w:w="1762" w:type="pct"/>
            <w:vMerge/>
            <w:vAlign w:val="center"/>
          </w:tcPr>
          <w:p w:rsidR="00A64D6B" w:rsidRPr="000D4DF1" w:rsidRDefault="00A64D6B" w:rsidP="007A076B">
            <w:pPr>
              <w:tabs>
                <w:tab w:val="left" w:pos="0"/>
              </w:tabs>
              <w:ind w:right="-56"/>
              <w:rPr>
                <w:b/>
                <w:bCs/>
              </w:rPr>
            </w:pPr>
          </w:p>
        </w:tc>
        <w:tc>
          <w:tcPr>
            <w:tcW w:w="582" w:type="pct"/>
            <w:vAlign w:val="center"/>
          </w:tcPr>
          <w:p w:rsidR="00A64D6B" w:rsidRDefault="00A64D6B" w:rsidP="00A64D6B">
            <w:pPr>
              <w:spacing w:line="276" w:lineRule="auto"/>
            </w:pPr>
            <w:r>
              <w:t>1 Гбит/</w:t>
            </w:r>
            <w:proofErr w:type="gramStart"/>
            <w:r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A64D6B" w:rsidRPr="006C0EE8" w:rsidRDefault="00A64D6B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A64D6B" w:rsidRPr="006C0EE8" w:rsidRDefault="00A64D6B" w:rsidP="00A64D6B">
            <w:pPr>
              <w:spacing w:line="276" w:lineRule="auto"/>
            </w:pPr>
          </w:p>
        </w:tc>
      </w:tr>
      <w:tr w:rsidR="00AF1CD0" w:rsidRPr="00E56605" w:rsidTr="00E8291E">
        <w:trPr>
          <w:trHeight w:val="563"/>
        </w:trPr>
        <w:tc>
          <w:tcPr>
            <w:tcW w:w="1762" w:type="pct"/>
            <w:vMerge/>
            <w:vAlign w:val="center"/>
          </w:tcPr>
          <w:p w:rsidR="00AF1CD0" w:rsidRPr="000D4DF1" w:rsidRDefault="00AF1CD0" w:rsidP="007A076B">
            <w:pPr>
              <w:tabs>
                <w:tab w:val="left" w:pos="0"/>
              </w:tabs>
              <w:ind w:right="-56"/>
              <w:rPr>
                <w:b/>
                <w:bCs/>
              </w:rPr>
            </w:pPr>
          </w:p>
        </w:tc>
        <w:tc>
          <w:tcPr>
            <w:tcW w:w="582" w:type="pct"/>
            <w:vAlign w:val="center"/>
          </w:tcPr>
          <w:p w:rsidR="00AF1CD0" w:rsidRDefault="00A64D6B" w:rsidP="00A64D6B">
            <w:pPr>
              <w:spacing w:line="276" w:lineRule="auto"/>
            </w:pPr>
            <w:r>
              <w:t>2</w:t>
            </w:r>
            <w:r w:rsidR="00AF1CD0">
              <w:t xml:space="preserve"> Гбит/</w:t>
            </w:r>
            <w:proofErr w:type="gramStart"/>
            <w:r w:rsidR="00AF1CD0"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AF1CD0" w:rsidRPr="006C0EE8" w:rsidRDefault="00AF1CD0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AF1CD0" w:rsidRPr="006C0EE8" w:rsidRDefault="00AF1CD0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AF1CD0" w:rsidRPr="006C0EE8" w:rsidRDefault="00AF1CD0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AF1CD0" w:rsidRPr="006C0EE8" w:rsidRDefault="00AF1CD0" w:rsidP="00A64D6B">
            <w:pPr>
              <w:spacing w:line="276" w:lineRule="auto"/>
            </w:pPr>
          </w:p>
        </w:tc>
      </w:tr>
      <w:tr w:rsidR="007A076B" w:rsidRPr="00E56605" w:rsidTr="00E8291E">
        <w:trPr>
          <w:trHeight w:val="563"/>
        </w:trPr>
        <w:tc>
          <w:tcPr>
            <w:tcW w:w="1762" w:type="pct"/>
            <w:vMerge/>
            <w:vAlign w:val="center"/>
          </w:tcPr>
          <w:p w:rsidR="007A076B" w:rsidRPr="006C0EE8" w:rsidRDefault="007A076B" w:rsidP="007A076B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582" w:type="pct"/>
            <w:vAlign w:val="center"/>
          </w:tcPr>
          <w:p w:rsidR="007A076B" w:rsidRDefault="00A64D6B" w:rsidP="00A64D6B">
            <w:r>
              <w:t>3</w:t>
            </w:r>
            <w:r w:rsidR="007A076B" w:rsidRPr="002F36CE">
              <w:t xml:space="preserve"> </w:t>
            </w:r>
            <w:r w:rsidR="00C80A1F">
              <w:t>Г</w:t>
            </w:r>
            <w:r w:rsidR="007A076B" w:rsidRPr="002F36CE">
              <w:t>бит/</w:t>
            </w:r>
            <w:proofErr w:type="gramStart"/>
            <w:r w:rsidR="007A076B" w:rsidRPr="002F36CE">
              <w:t>с</w:t>
            </w:r>
            <w:proofErr w:type="gramEnd"/>
          </w:p>
        </w:tc>
        <w:tc>
          <w:tcPr>
            <w:tcW w:w="718" w:type="pct"/>
            <w:vAlign w:val="center"/>
          </w:tcPr>
          <w:p w:rsidR="007A076B" w:rsidRPr="006C0EE8" w:rsidRDefault="007A076B" w:rsidP="00A64D6B">
            <w:pPr>
              <w:spacing w:line="276" w:lineRule="auto"/>
              <w:ind w:right="567"/>
            </w:pPr>
          </w:p>
        </w:tc>
        <w:tc>
          <w:tcPr>
            <w:tcW w:w="670" w:type="pct"/>
            <w:vAlign w:val="center"/>
          </w:tcPr>
          <w:p w:rsidR="007A076B" w:rsidRPr="006C0EE8" w:rsidRDefault="007A076B" w:rsidP="00A64D6B">
            <w:pPr>
              <w:spacing w:line="276" w:lineRule="auto"/>
              <w:ind w:right="567"/>
            </w:pPr>
          </w:p>
        </w:tc>
        <w:tc>
          <w:tcPr>
            <w:tcW w:w="621" w:type="pct"/>
            <w:vAlign w:val="center"/>
          </w:tcPr>
          <w:p w:rsidR="007A076B" w:rsidRPr="006C0EE8" w:rsidRDefault="007A076B" w:rsidP="00A64D6B">
            <w:pPr>
              <w:spacing w:line="276" w:lineRule="auto"/>
            </w:pPr>
          </w:p>
        </w:tc>
        <w:tc>
          <w:tcPr>
            <w:tcW w:w="647" w:type="pct"/>
            <w:vAlign w:val="center"/>
          </w:tcPr>
          <w:p w:rsidR="007A076B" w:rsidRPr="006C0EE8" w:rsidRDefault="007A076B" w:rsidP="00A64D6B">
            <w:pPr>
              <w:spacing w:line="276" w:lineRule="auto"/>
            </w:pPr>
          </w:p>
        </w:tc>
      </w:tr>
    </w:tbl>
    <w:p w:rsidR="00AE1B7C" w:rsidRPr="00E56605" w:rsidRDefault="00AE1B7C" w:rsidP="000C244C">
      <w:pPr>
        <w:spacing w:line="276" w:lineRule="auto"/>
        <w:ind w:right="567"/>
        <w:jc w:val="both"/>
        <w:rPr>
          <w:b/>
          <w:u w:val="single"/>
        </w:rPr>
      </w:pPr>
    </w:p>
    <w:tbl>
      <w:tblPr>
        <w:tblW w:w="14283" w:type="dxa"/>
        <w:tblLayout w:type="fixed"/>
        <w:tblLook w:val="0000"/>
      </w:tblPr>
      <w:tblGrid>
        <w:gridCol w:w="8755"/>
        <w:gridCol w:w="5528"/>
      </w:tblGrid>
      <w:tr w:rsidR="00AE1B7C" w:rsidRPr="00E56605" w:rsidTr="00E34DEA">
        <w:trPr>
          <w:cantSplit/>
        </w:trPr>
        <w:tc>
          <w:tcPr>
            <w:tcW w:w="8755" w:type="dxa"/>
          </w:tcPr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  <w:b/>
              </w:rPr>
            </w:pPr>
            <w:r w:rsidRPr="00E56605">
              <w:rPr>
                <w:rFonts w:eastAsia="Calibri"/>
                <w:b/>
              </w:rPr>
              <w:t>От Исполнителя</w:t>
            </w:r>
          </w:p>
        </w:tc>
        <w:tc>
          <w:tcPr>
            <w:tcW w:w="5528" w:type="dxa"/>
          </w:tcPr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  <w:b/>
              </w:rPr>
            </w:pPr>
            <w:r w:rsidRPr="00E56605">
              <w:rPr>
                <w:rFonts w:eastAsia="Calibri"/>
                <w:b/>
              </w:rPr>
              <w:t>От Заказчика</w:t>
            </w:r>
          </w:p>
        </w:tc>
      </w:tr>
      <w:tr w:rsidR="00AE1B7C" w:rsidRPr="00E56605" w:rsidTr="00E34DEA">
        <w:trPr>
          <w:cantSplit/>
        </w:trPr>
        <w:tc>
          <w:tcPr>
            <w:tcW w:w="8755" w:type="dxa"/>
          </w:tcPr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E56605">
              <w:rPr>
                <w:rFonts w:eastAsia="Calibri"/>
              </w:rPr>
              <w:t>___________________________</w:t>
            </w:r>
          </w:p>
        </w:tc>
        <w:tc>
          <w:tcPr>
            <w:tcW w:w="5528" w:type="dxa"/>
          </w:tcPr>
          <w:p w:rsidR="00AE1B7C" w:rsidRPr="00E56605" w:rsidRDefault="00AE1B7C" w:rsidP="000C244C">
            <w:pPr>
              <w:spacing w:line="276" w:lineRule="auto"/>
              <w:rPr>
                <w:rFonts w:eastAsia="Calibri"/>
                <w:b/>
              </w:rPr>
            </w:pPr>
            <w:r w:rsidRPr="00E56605">
              <w:rPr>
                <w:rFonts w:eastAsia="Calibri"/>
                <w:b/>
              </w:rPr>
              <w:t xml:space="preserve">АО «КОНСИСТ-ОС» </w:t>
            </w:r>
          </w:p>
        </w:tc>
      </w:tr>
      <w:tr w:rsidR="00AE1B7C" w:rsidRPr="00E56605" w:rsidTr="00E34DEA">
        <w:trPr>
          <w:cantSplit/>
        </w:trPr>
        <w:tc>
          <w:tcPr>
            <w:tcW w:w="8755" w:type="dxa"/>
          </w:tcPr>
          <w:p w:rsidR="00AE1B7C" w:rsidRPr="00E56605" w:rsidRDefault="00AE1B7C" w:rsidP="000C244C">
            <w:pPr>
              <w:tabs>
                <w:tab w:val="left" w:pos="1134"/>
                <w:tab w:val="left" w:pos="7826"/>
              </w:tabs>
              <w:spacing w:line="276" w:lineRule="auto"/>
              <w:rPr>
                <w:rFonts w:eastAsia="Calibri"/>
              </w:rPr>
            </w:pPr>
            <w:r w:rsidRPr="00E56605">
              <w:rPr>
                <w:rFonts w:eastAsia="Calibri"/>
              </w:rPr>
              <w:t>___________________________</w:t>
            </w:r>
            <w:r>
              <w:rPr>
                <w:rFonts w:eastAsia="Calibri"/>
              </w:rPr>
              <w:tab/>
            </w:r>
          </w:p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</w:p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E56605">
              <w:rPr>
                <w:rFonts w:eastAsia="Calibri"/>
              </w:rPr>
              <w:t>___________________ ___________</w:t>
            </w:r>
          </w:p>
        </w:tc>
        <w:tc>
          <w:tcPr>
            <w:tcW w:w="5528" w:type="dxa"/>
          </w:tcPr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E56605">
              <w:rPr>
                <w:rFonts w:eastAsia="Calibri"/>
              </w:rPr>
              <w:t>Генеральн</w:t>
            </w:r>
            <w:r>
              <w:rPr>
                <w:rFonts w:eastAsia="Calibri"/>
              </w:rPr>
              <w:t>ый</w:t>
            </w:r>
            <w:r w:rsidRPr="00E56605">
              <w:rPr>
                <w:rFonts w:eastAsia="Calibri"/>
              </w:rPr>
              <w:t xml:space="preserve"> директор</w:t>
            </w:r>
          </w:p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</w:p>
          <w:p w:rsidR="00AE1B7C" w:rsidRPr="00E56605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E56605">
              <w:rPr>
                <w:rFonts w:eastAsia="Calibri"/>
              </w:rPr>
              <w:t xml:space="preserve">_______________ </w:t>
            </w:r>
            <w:r>
              <w:rPr>
                <w:rFonts w:eastAsia="Calibri"/>
              </w:rPr>
              <w:t>М.Н. Лысачев</w:t>
            </w:r>
            <w:r w:rsidRPr="00E56605">
              <w:rPr>
                <w:rFonts w:eastAsia="Calibri"/>
              </w:rPr>
              <w:t xml:space="preserve"> </w:t>
            </w:r>
          </w:p>
        </w:tc>
      </w:tr>
    </w:tbl>
    <w:p w:rsidR="00AE1B7C" w:rsidRDefault="00AE1B7C" w:rsidP="000C244C">
      <w:pPr>
        <w:spacing w:line="276" w:lineRule="auto"/>
        <w:sectPr w:rsidR="00AE1B7C" w:rsidSect="00A64D6B">
          <w:pgSz w:w="16838" w:h="11906" w:orient="landscape" w:code="9"/>
          <w:pgMar w:top="1418" w:right="1134" w:bottom="851" w:left="1134" w:header="567" w:footer="567" w:gutter="0"/>
          <w:cols w:space="708"/>
          <w:docGrid w:linePitch="360"/>
        </w:sectPr>
      </w:pPr>
    </w:p>
    <w:p w:rsidR="00AE1B7C" w:rsidRPr="00490649" w:rsidRDefault="00AE1B7C" w:rsidP="000C244C">
      <w:pPr>
        <w:pStyle w:val="aff2"/>
        <w:spacing w:line="276" w:lineRule="auto"/>
      </w:pPr>
      <w:r w:rsidRPr="00490649">
        <w:t>Приложение №3</w:t>
      </w:r>
    </w:p>
    <w:p w:rsidR="00AE1B7C" w:rsidRPr="00490649" w:rsidRDefault="00AE1B7C" w:rsidP="000C244C">
      <w:pPr>
        <w:spacing w:line="276" w:lineRule="auto"/>
        <w:jc w:val="right"/>
      </w:pPr>
      <w:r w:rsidRPr="00490649">
        <w:t>к Договору на оказание услуг связи № ___</w:t>
      </w:r>
      <w:r w:rsidR="00A64D6B">
        <w:t>__________________</w:t>
      </w:r>
      <w:r w:rsidRPr="00490649">
        <w:t>_________________</w:t>
      </w:r>
    </w:p>
    <w:p w:rsidR="00AE1B7C" w:rsidRPr="00B763FC" w:rsidRDefault="00AE1B7C" w:rsidP="000C244C">
      <w:pPr>
        <w:spacing w:line="276" w:lineRule="auto"/>
        <w:jc w:val="right"/>
        <w:rPr>
          <w:sz w:val="20"/>
          <w:szCs w:val="20"/>
        </w:rPr>
      </w:pPr>
      <w:r w:rsidRPr="00490649">
        <w:t>от «__» _______ 20__г</w:t>
      </w:r>
      <w:r w:rsidRPr="00490649">
        <w:rPr>
          <w:sz w:val="20"/>
          <w:szCs w:val="20"/>
        </w:rPr>
        <w:t>.</w:t>
      </w:r>
    </w:p>
    <w:p w:rsidR="00AE1B7C" w:rsidRPr="009B50CC" w:rsidRDefault="00AE1B7C" w:rsidP="000C244C">
      <w:pPr>
        <w:spacing w:line="276" w:lineRule="auto"/>
        <w:jc w:val="right"/>
        <w:rPr>
          <w:b/>
          <w:bCs/>
        </w:rPr>
      </w:pPr>
    </w:p>
    <w:p w:rsidR="00AE1B7C" w:rsidRPr="009B50CC" w:rsidRDefault="00AE1B7C" w:rsidP="000C244C">
      <w:pPr>
        <w:spacing w:line="276" w:lineRule="auto"/>
      </w:pPr>
    </w:p>
    <w:p w:rsidR="00AE1B7C" w:rsidRPr="00700190" w:rsidRDefault="00AE1B7C" w:rsidP="000C244C">
      <w:pPr>
        <w:pStyle w:val="1"/>
        <w:keepNext w:val="0"/>
        <w:spacing w:line="276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190">
        <w:rPr>
          <w:rFonts w:ascii="Times New Roman" w:hAnsi="Times New Roman" w:cs="Times New Roman"/>
          <w:b/>
          <w:sz w:val="28"/>
          <w:szCs w:val="28"/>
        </w:rPr>
        <w:t>Описание и условия предоставления Услуги.</w:t>
      </w:r>
    </w:p>
    <w:p w:rsidR="005701B9" w:rsidRDefault="005701B9" w:rsidP="005701B9"/>
    <w:p w:rsidR="00700190" w:rsidRDefault="00700190" w:rsidP="00700190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700190">
        <w:rPr>
          <w:rFonts w:ascii="Times New Roman" w:hAnsi="Times New Roman" w:cs="Times New Roman"/>
          <w:b/>
          <w:sz w:val="24"/>
        </w:rPr>
        <w:t>1 ТЕРМИНЫ И ОПРЕДЕЛЕНИЯ</w:t>
      </w:r>
    </w:p>
    <w:p w:rsidR="00700190" w:rsidRPr="00700190" w:rsidRDefault="00700190" w:rsidP="00700190"/>
    <w:p w:rsidR="00700190" w:rsidRDefault="00700190" w:rsidP="00700190">
      <w:pPr>
        <w:pStyle w:val="af"/>
        <w:keepNext w:val="0"/>
      </w:pPr>
      <w:r w:rsidRPr="00A24670">
        <w:rPr>
          <w:b/>
          <w:bCs/>
        </w:rPr>
        <w:t>Доступность Услуги</w:t>
      </w:r>
      <w:r w:rsidRPr="006E7AF2">
        <w:t xml:space="preserve"> (</w:t>
      </w:r>
      <w:r>
        <w:rPr>
          <w:lang w:val="en-US"/>
        </w:rPr>
        <w:t>SA</w:t>
      </w:r>
      <w:r>
        <w:t xml:space="preserve">, </w:t>
      </w:r>
      <w:r w:rsidRPr="00A24670">
        <w:rPr>
          <w:lang w:val="en-US"/>
        </w:rPr>
        <w:t>Service</w:t>
      </w:r>
      <w:r w:rsidRPr="006E7AF2">
        <w:t xml:space="preserve"> </w:t>
      </w:r>
      <w:r w:rsidRPr="00A24670">
        <w:rPr>
          <w:lang w:val="en-US"/>
        </w:rPr>
        <w:t>Availability</w:t>
      </w:r>
      <w:r w:rsidRPr="006E7AF2">
        <w:t>) –</w:t>
      </w:r>
      <w:r>
        <w:t xml:space="preserve"> </w:t>
      </w:r>
      <w:r w:rsidRPr="006E7AF2">
        <w:t xml:space="preserve">отношение количества минут в </w:t>
      </w:r>
      <w:r>
        <w:t>О</w:t>
      </w:r>
      <w:r w:rsidRPr="006E7AF2">
        <w:t xml:space="preserve">тчетном </w:t>
      </w:r>
      <w:r>
        <w:t>периоде</w:t>
      </w:r>
      <w:r w:rsidRPr="006E7AF2">
        <w:t xml:space="preserve">, в течение которого Услуга была доступна, к общему количеству минут в </w:t>
      </w:r>
      <w:r>
        <w:t>О</w:t>
      </w:r>
      <w:r w:rsidRPr="006E7AF2">
        <w:t xml:space="preserve">тчетном </w:t>
      </w:r>
      <w:r>
        <w:t>периоде</w:t>
      </w:r>
      <w:r w:rsidRPr="006E7AF2">
        <w:t>, выраженное в процентах.</w:t>
      </w:r>
    </w:p>
    <w:p w:rsidR="00700190" w:rsidRPr="002B310C" w:rsidRDefault="00700190" w:rsidP="00700190">
      <w:pPr>
        <w:pStyle w:val="af"/>
        <w:keepNext w:val="0"/>
      </w:pPr>
      <w:r>
        <w:rPr>
          <w:b/>
        </w:rPr>
        <w:t>Субинтерфейс</w:t>
      </w:r>
      <w:r w:rsidRPr="00FE1D58">
        <w:t xml:space="preserve"> –</w:t>
      </w:r>
      <w:r>
        <w:t xml:space="preserve"> логический сегмент физического интерфейса оборудования предназначенный для обслуживания только одного отдельного сегмента сети.</w:t>
      </w:r>
    </w:p>
    <w:p w:rsidR="00700190" w:rsidRPr="00EF2BF3" w:rsidRDefault="00700190" w:rsidP="00700190">
      <w:pPr>
        <w:pStyle w:val="af"/>
        <w:keepNext w:val="0"/>
      </w:pPr>
      <w:r w:rsidRPr="00091972">
        <w:rPr>
          <w:b/>
        </w:rPr>
        <w:t>Трафик</w:t>
      </w:r>
      <w:r w:rsidRPr="00EF2BF3">
        <w:t xml:space="preserve"> – </w:t>
      </w:r>
      <w:r w:rsidRPr="00091972">
        <w:t>совокупность</w:t>
      </w:r>
      <w:r w:rsidRPr="00EF2BF3">
        <w:t xml:space="preserve"> данных, переданных по </w:t>
      </w:r>
      <w:r>
        <w:t>Сети</w:t>
      </w:r>
      <w:r w:rsidRPr="00EF2BF3">
        <w:t xml:space="preserve"> </w:t>
      </w:r>
      <w:r>
        <w:t>Исполнителя</w:t>
      </w:r>
      <w:r w:rsidRPr="00EF2BF3">
        <w:t>.</w:t>
      </w:r>
    </w:p>
    <w:p w:rsidR="00700190" w:rsidRPr="006E6BB0" w:rsidRDefault="00700190" w:rsidP="00700190">
      <w:pPr>
        <w:pStyle w:val="af"/>
        <w:keepNext w:val="0"/>
      </w:pPr>
      <w:r w:rsidRPr="00EF5279">
        <w:rPr>
          <w:b/>
        </w:rPr>
        <w:t>ВЧС (</w:t>
      </w:r>
      <w:r w:rsidRPr="00EF5279">
        <w:rPr>
          <w:b/>
          <w:lang w:val="en-US"/>
        </w:rPr>
        <w:t>VPN</w:t>
      </w:r>
      <w:r w:rsidRPr="00EF5279">
        <w:rPr>
          <w:b/>
        </w:rPr>
        <w:t>)</w:t>
      </w:r>
      <w:r w:rsidRPr="00EF5279">
        <w:t xml:space="preserve"> – виртуальная частная сеть, организованная с использованием ресурсов Сети </w:t>
      </w:r>
      <w:r>
        <w:t>Исполнителя</w:t>
      </w:r>
      <w:r w:rsidRPr="003E48C0">
        <w:t xml:space="preserve"> и сетей других </w:t>
      </w:r>
      <w:r>
        <w:t>операторо</w:t>
      </w:r>
      <w:r w:rsidRPr="003E48C0">
        <w:t>в связи</w:t>
      </w:r>
      <w:r w:rsidRPr="00EF5279">
        <w:t xml:space="preserve">, защищенная от несанкционированного доступа </w:t>
      </w:r>
      <w:r w:rsidRPr="006E6BB0">
        <w:t>из сетей третьих лиц.</w:t>
      </w:r>
    </w:p>
    <w:p w:rsidR="00700190" w:rsidRPr="009972A0" w:rsidRDefault="00700190" w:rsidP="00700190">
      <w:pPr>
        <w:pStyle w:val="af"/>
        <w:keepNext w:val="0"/>
      </w:pPr>
      <w:r w:rsidRPr="006E6BB0">
        <w:rPr>
          <w:b/>
        </w:rPr>
        <w:t xml:space="preserve">Услуга (Услуга </w:t>
      </w:r>
      <w:r w:rsidRPr="006E6BB0">
        <w:rPr>
          <w:b/>
          <w:lang w:val="en-US"/>
        </w:rPr>
        <w:t>MPLS</w:t>
      </w:r>
      <w:r w:rsidRPr="006E6BB0">
        <w:rPr>
          <w:b/>
        </w:rPr>
        <w:t xml:space="preserve"> </w:t>
      </w:r>
      <w:r w:rsidRPr="006E6BB0">
        <w:rPr>
          <w:b/>
          <w:lang w:val="en-US"/>
        </w:rPr>
        <w:t>L</w:t>
      </w:r>
      <w:r w:rsidRPr="006E6BB0">
        <w:rPr>
          <w:b/>
        </w:rPr>
        <w:t xml:space="preserve">2 </w:t>
      </w:r>
      <w:r w:rsidRPr="006E6BB0">
        <w:rPr>
          <w:b/>
          <w:lang w:val="en-US"/>
        </w:rPr>
        <w:t>VPN</w:t>
      </w:r>
      <w:r w:rsidRPr="006E6BB0">
        <w:rPr>
          <w:b/>
        </w:rPr>
        <w:t xml:space="preserve">) – </w:t>
      </w:r>
      <w:r w:rsidRPr="006E6BB0">
        <w:t xml:space="preserve">услуга связи по передаче данных на базе виртуальной частной сети </w:t>
      </w:r>
      <w:r w:rsidRPr="006E6BB0">
        <w:rPr>
          <w:lang w:val="en-US"/>
        </w:rPr>
        <w:t>Ethernet</w:t>
      </w:r>
      <w:r w:rsidRPr="006E6BB0">
        <w:t xml:space="preserve"> (ВЧС на основе технологии </w:t>
      </w:r>
      <w:r w:rsidRPr="006E6BB0">
        <w:rPr>
          <w:lang w:val="en-US"/>
        </w:rPr>
        <w:t>Ethernet</w:t>
      </w:r>
      <w:r w:rsidRPr="006E6BB0">
        <w:t>).</w:t>
      </w:r>
    </w:p>
    <w:p w:rsidR="00700190" w:rsidRPr="00F0469E" w:rsidRDefault="00700190" w:rsidP="00700190">
      <w:pPr>
        <w:pStyle w:val="af"/>
        <w:keepNext w:val="0"/>
      </w:pPr>
      <w:r w:rsidRPr="00F0469E">
        <w:rPr>
          <w:b/>
        </w:rPr>
        <w:t>CRC</w:t>
      </w:r>
      <w:r w:rsidRPr="00F0469E">
        <w:t xml:space="preserve"> – (</w:t>
      </w:r>
      <w:r>
        <w:rPr>
          <w:lang w:val="en-US"/>
        </w:rPr>
        <w:t>C</w:t>
      </w:r>
      <w:r w:rsidRPr="00F0469E">
        <w:rPr>
          <w:lang w:val="en-US"/>
        </w:rPr>
        <w:t>yclic</w:t>
      </w:r>
      <w:r w:rsidRPr="00F0469E">
        <w:t xml:space="preserve"> </w:t>
      </w:r>
      <w:r>
        <w:rPr>
          <w:lang w:val="en-US"/>
        </w:rPr>
        <w:t>R</w:t>
      </w:r>
      <w:r w:rsidRPr="00F0469E">
        <w:rPr>
          <w:lang w:val="en-US"/>
        </w:rPr>
        <w:t>edundancy</w:t>
      </w:r>
      <w:r w:rsidRPr="00F0469E">
        <w:t xml:space="preserve"> </w:t>
      </w:r>
      <w:r>
        <w:rPr>
          <w:lang w:val="en-US"/>
        </w:rPr>
        <w:t>C</w:t>
      </w:r>
      <w:r w:rsidRPr="00F0469E">
        <w:rPr>
          <w:lang w:val="en-US"/>
        </w:rPr>
        <w:t>heck</w:t>
      </w:r>
      <w:r w:rsidRPr="00F0469E">
        <w:t xml:space="preserve"> – циклическая избыточная проверка) код контрольной суммы предназначенный для обнаружения ошибки.</w:t>
      </w:r>
    </w:p>
    <w:p w:rsidR="00700190" w:rsidRDefault="00700190" w:rsidP="00700190">
      <w:pPr>
        <w:pStyle w:val="af"/>
        <w:keepNext w:val="0"/>
      </w:pPr>
      <w:r w:rsidRPr="00527AC2">
        <w:rPr>
          <w:b/>
          <w:lang w:val="en-US"/>
        </w:rPr>
        <w:t>Vlan</w:t>
      </w:r>
      <w:r w:rsidRPr="000874C7">
        <w:t xml:space="preserve"> – способ организации групп сетевых устройств на канальном уровне</w:t>
      </w:r>
      <w:r>
        <w:t xml:space="preserve"> (</w:t>
      </w:r>
      <w:r w:rsidRPr="00F14797">
        <w:t>стандарт IEEE 802.1)</w:t>
      </w:r>
      <w:r>
        <w:t xml:space="preserve"> </w:t>
      </w:r>
      <w:r w:rsidRPr="000874C7">
        <w:t xml:space="preserve">без применения </w:t>
      </w:r>
      <w:r w:rsidRPr="00F14797">
        <w:t>IP</w:t>
      </w:r>
      <w:r w:rsidRPr="000874C7">
        <w:t>-адресов</w:t>
      </w:r>
      <w:r>
        <w:t xml:space="preserve">. </w:t>
      </w:r>
      <w:r w:rsidRPr="002317B7">
        <w:t>Назначение</w:t>
      </w:r>
      <w:r w:rsidRPr="00CA32F2">
        <w:t xml:space="preserve"> </w:t>
      </w:r>
      <w:r w:rsidRPr="002317B7">
        <w:t>номера</w:t>
      </w:r>
      <w:r w:rsidRPr="00CA32F2">
        <w:t xml:space="preserve"> </w:t>
      </w:r>
      <w:r>
        <w:rPr>
          <w:lang w:val="en-US"/>
        </w:rPr>
        <w:t>Vlan</w:t>
      </w:r>
      <w:r w:rsidRPr="00CA32F2">
        <w:t xml:space="preserve">  интерфейсу помещает устройство в группу этого </w:t>
      </w:r>
      <w:r>
        <w:rPr>
          <w:lang w:val="en-US"/>
        </w:rPr>
        <w:t>Vlan</w:t>
      </w:r>
      <w:r w:rsidRPr="00CA32F2">
        <w:t>.</w:t>
      </w:r>
    </w:p>
    <w:p w:rsidR="00700190" w:rsidRPr="002B65A8" w:rsidRDefault="00700190" w:rsidP="00700190">
      <w:pPr>
        <w:pStyle w:val="af"/>
        <w:keepNext w:val="0"/>
      </w:pPr>
      <w:r w:rsidRPr="002B65A8">
        <w:rPr>
          <w:b/>
          <w:bCs/>
          <w:lang w:val="en-US"/>
        </w:rPr>
        <w:t>PE</w:t>
      </w:r>
      <w:r w:rsidRPr="002B65A8">
        <w:t xml:space="preserve"> – (</w:t>
      </w:r>
      <w:r w:rsidRPr="002B65A8">
        <w:rPr>
          <w:lang w:val="en-US"/>
        </w:rPr>
        <w:t>Provider</w:t>
      </w:r>
      <w:r w:rsidRPr="002B65A8">
        <w:t xml:space="preserve"> </w:t>
      </w:r>
      <w:r w:rsidRPr="002B65A8">
        <w:rPr>
          <w:lang w:val="en-US"/>
        </w:rPr>
        <w:t>Edge</w:t>
      </w:r>
      <w:r w:rsidRPr="002B65A8">
        <w:t xml:space="preserve"> </w:t>
      </w:r>
      <w:r w:rsidRPr="002B65A8">
        <w:rPr>
          <w:lang w:val="en-US"/>
        </w:rPr>
        <w:t>router</w:t>
      </w:r>
      <w:r w:rsidRPr="002B65A8">
        <w:t xml:space="preserve">) пограничный маршрутизатор Сети </w:t>
      </w:r>
      <w:r>
        <w:t>Исполнителя</w:t>
      </w:r>
      <w:r w:rsidRPr="002B65A8">
        <w:t>.</w:t>
      </w:r>
    </w:p>
    <w:p w:rsidR="00700190" w:rsidRDefault="00700190" w:rsidP="00700190">
      <w:pPr>
        <w:pStyle w:val="af"/>
        <w:keepNext w:val="0"/>
      </w:pPr>
      <w:r w:rsidRPr="002B65A8">
        <w:rPr>
          <w:b/>
          <w:lang w:val="en-US"/>
        </w:rPr>
        <w:t>P</w:t>
      </w:r>
      <w:r w:rsidRPr="002B65A8">
        <w:t xml:space="preserve"> – (</w:t>
      </w:r>
      <w:r w:rsidRPr="002B65A8">
        <w:rPr>
          <w:lang w:val="en-US"/>
        </w:rPr>
        <w:t>Provider</w:t>
      </w:r>
      <w:r w:rsidRPr="002B65A8">
        <w:t xml:space="preserve"> </w:t>
      </w:r>
      <w:r w:rsidRPr="002B65A8">
        <w:rPr>
          <w:lang w:val="en-US"/>
        </w:rPr>
        <w:t>router</w:t>
      </w:r>
      <w:r w:rsidRPr="002B65A8">
        <w:t xml:space="preserve">) магистральный маршрутизатор Сети </w:t>
      </w:r>
      <w:r>
        <w:t>Исполнителя</w:t>
      </w:r>
      <w:r w:rsidRPr="002B65A8">
        <w:t>.</w:t>
      </w:r>
    </w:p>
    <w:p w:rsidR="00700190" w:rsidRPr="002B08B2" w:rsidRDefault="00700190" w:rsidP="00700190">
      <w:pPr>
        <w:pStyle w:val="af"/>
        <w:keepNext w:val="0"/>
      </w:pPr>
    </w:p>
    <w:p w:rsidR="00700190" w:rsidRDefault="00700190" w:rsidP="00700190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700190">
        <w:rPr>
          <w:rFonts w:ascii="Times New Roman" w:hAnsi="Times New Roman" w:cs="Times New Roman"/>
          <w:b/>
          <w:sz w:val="24"/>
        </w:rPr>
        <w:t>2 ОПРЕДЕЛЕНИЕ УСЛУГИ</w:t>
      </w:r>
    </w:p>
    <w:p w:rsidR="00700190" w:rsidRPr="00700190" w:rsidRDefault="00700190" w:rsidP="00700190"/>
    <w:p w:rsidR="00700190" w:rsidRPr="00F14797" w:rsidRDefault="00700190" w:rsidP="00700190">
      <w:pPr>
        <w:pStyle w:val="af"/>
        <w:keepNext w:val="0"/>
      </w:pPr>
      <w:r>
        <w:t xml:space="preserve">2.1. Исполнитель организует для Заказчика виртуальную частную сеть, по технологии </w:t>
      </w:r>
      <w:r w:rsidRPr="00F14797">
        <w:t>Ethernet</w:t>
      </w:r>
      <w:r>
        <w:t>,</w:t>
      </w:r>
      <w:r w:rsidRPr="00545DFB">
        <w:t xml:space="preserve"> </w:t>
      </w:r>
      <w:r>
        <w:t xml:space="preserve">с возможностью передачи информации по протоколу </w:t>
      </w:r>
      <w:r w:rsidRPr="00F14797">
        <w:rPr>
          <w:lang w:val="en-US"/>
        </w:rPr>
        <w:t>Ethernet</w:t>
      </w:r>
      <w:r w:rsidRPr="00CA4128">
        <w:t xml:space="preserve"> (</w:t>
      </w:r>
      <w:r w:rsidRPr="00F14797">
        <w:t>стандарт IEEE 802.3</w:t>
      </w:r>
      <w:r w:rsidRPr="00CA4128">
        <w:t>)</w:t>
      </w:r>
      <w:r w:rsidRPr="00545DFB">
        <w:t xml:space="preserve"> </w:t>
      </w:r>
      <w:r>
        <w:t xml:space="preserve">через Сеть Исполнителя между двумя точками Заказчика. Услуга организуется на канальном уровне модели </w:t>
      </w:r>
      <w:r>
        <w:rPr>
          <w:lang w:val="en-US"/>
        </w:rPr>
        <w:t>OSI</w:t>
      </w:r>
      <w:r>
        <w:t>.</w:t>
      </w:r>
    </w:p>
    <w:p w:rsidR="00700190" w:rsidRDefault="00700190" w:rsidP="00700190">
      <w:pPr>
        <w:pStyle w:val="af"/>
        <w:keepNext w:val="0"/>
      </w:pPr>
      <w:r>
        <w:t>2.2. В случае необходимости, в рамках Услуги возможна организация Линии доступа.</w:t>
      </w:r>
    </w:p>
    <w:p w:rsidR="00700190" w:rsidRDefault="00700190" w:rsidP="00700190">
      <w:pPr>
        <w:pStyle w:val="af"/>
        <w:keepNext w:val="0"/>
      </w:pPr>
      <w:r w:rsidRPr="008A5422">
        <w:t xml:space="preserve">2.3. Границы зоны ответственности </w:t>
      </w:r>
      <w:r>
        <w:t>Исполнителя</w:t>
      </w:r>
      <w:r w:rsidRPr="008A5422">
        <w:t xml:space="preserve"> за качество оказываемой Услуги определяются Точками подключения. В границах своей зоны ответственности </w:t>
      </w:r>
      <w:r>
        <w:t>Исполнитель</w:t>
      </w:r>
      <w:r w:rsidRPr="008A5422">
        <w:t xml:space="preserve"> контролирует Услугу и производит корректирующие действия после обнаружения любой неисправности.</w:t>
      </w:r>
    </w:p>
    <w:p w:rsidR="00700190" w:rsidRDefault="00700190" w:rsidP="00700190">
      <w:pPr>
        <w:pStyle w:val="af"/>
        <w:keepNext w:val="0"/>
      </w:pPr>
      <w:r>
        <w:t>2.4.</w:t>
      </w:r>
      <w:r w:rsidRPr="005828CB">
        <w:t xml:space="preserve"> </w:t>
      </w:r>
      <w:r w:rsidRPr="00C42EBE">
        <w:t xml:space="preserve">К сетевым элементам, принадлежащим конкретной ВЧС, относятся </w:t>
      </w:r>
      <w:r>
        <w:t>О</w:t>
      </w:r>
      <w:r w:rsidRPr="00C42EBE">
        <w:t xml:space="preserve">борудование </w:t>
      </w:r>
      <w:r>
        <w:t>Заказчика, включая коммутатор</w:t>
      </w:r>
      <w:r w:rsidRPr="00C42EBE">
        <w:t xml:space="preserve">, </w:t>
      </w:r>
      <w:r>
        <w:t>Оборудование Исполнителя,</w:t>
      </w:r>
      <w:r w:rsidRPr="00C42EBE">
        <w:t xml:space="preserve"> интерфейс или субинтерфейс на PE</w:t>
      </w:r>
      <w:r>
        <w:t xml:space="preserve"> Исполнителя</w:t>
      </w:r>
      <w:r w:rsidRPr="00C42EBE">
        <w:t>, к которому подключен</w:t>
      </w:r>
      <w:r>
        <w:t>о Оборудование Заказчика</w:t>
      </w:r>
      <w:r w:rsidRPr="00C42EBE">
        <w:t>. PE</w:t>
      </w:r>
      <w:r>
        <w:t>-Исполнителя</w:t>
      </w:r>
      <w:r w:rsidRPr="00C42EBE">
        <w:t xml:space="preserve"> при этом не является частью данной ВЧС. </w:t>
      </w:r>
      <w:r>
        <w:t>Сеть</w:t>
      </w:r>
      <w:r w:rsidRPr="00C42EBE">
        <w:t xml:space="preserve"> </w:t>
      </w:r>
      <w:r>
        <w:t>Исполнителя обеспечивает передачу Т</w:t>
      </w:r>
      <w:r w:rsidRPr="00C42EBE">
        <w:t xml:space="preserve">рафика от одного РЕ до другого по </w:t>
      </w:r>
      <w:r>
        <w:t>оптимальному, с точки зрения Исполнителя,</w:t>
      </w:r>
      <w:r w:rsidRPr="00C42EBE">
        <w:t xml:space="preserve"> маршруту без дополнительной обработки на промежуточных маршрутизаторах</w:t>
      </w:r>
      <w:r>
        <w:t xml:space="preserve"> (</w:t>
      </w:r>
      <w:r>
        <w:rPr>
          <w:lang w:val="en-US"/>
        </w:rPr>
        <w:t>PE</w:t>
      </w:r>
      <w:r w:rsidRPr="00EF2BF3">
        <w:t xml:space="preserve"> </w:t>
      </w:r>
      <w:r>
        <w:t xml:space="preserve">и </w:t>
      </w:r>
      <w:r>
        <w:rPr>
          <w:lang w:val="en-US"/>
        </w:rPr>
        <w:t>P</w:t>
      </w:r>
      <w:r>
        <w:t>)</w:t>
      </w:r>
      <w:r w:rsidRPr="00C42EBE">
        <w:t>.</w:t>
      </w:r>
    </w:p>
    <w:p w:rsidR="00700190" w:rsidRPr="004C2194" w:rsidRDefault="00700190" w:rsidP="00700190">
      <w:pPr>
        <w:pStyle w:val="af"/>
        <w:keepNext w:val="0"/>
      </w:pPr>
      <w:r w:rsidRPr="004C2194">
        <w:t xml:space="preserve">2.5. Услуга </w:t>
      </w:r>
      <w:r w:rsidRPr="004C2194">
        <w:rPr>
          <w:lang w:val="en-US"/>
        </w:rPr>
        <w:t>MPLS</w:t>
      </w:r>
      <w:r w:rsidRPr="004C2194">
        <w:t xml:space="preserve"> </w:t>
      </w:r>
      <w:r w:rsidRPr="004C2194">
        <w:rPr>
          <w:lang w:val="en-US"/>
        </w:rPr>
        <w:t>L</w:t>
      </w:r>
      <w:r w:rsidRPr="004C2194">
        <w:t xml:space="preserve">2 </w:t>
      </w:r>
      <w:r w:rsidRPr="004C2194">
        <w:rPr>
          <w:lang w:val="en-US"/>
        </w:rPr>
        <w:t>VPN</w:t>
      </w:r>
      <w:r w:rsidRPr="004C2194">
        <w:t xml:space="preserve"> организуется по топологии «точка-точка».</w:t>
      </w:r>
    </w:p>
    <w:p w:rsidR="00700190" w:rsidRPr="004C2194" w:rsidRDefault="00700190" w:rsidP="00700190">
      <w:pPr>
        <w:pStyle w:val="af"/>
        <w:keepNext w:val="0"/>
      </w:pPr>
      <w:r w:rsidRPr="004C2194">
        <w:t>2.</w:t>
      </w:r>
      <w:r w:rsidR="004C2194">
        <w:t>6</w:t>
      </w:r>
      <w:r w:rsidRPr="004C2194">
        <w:t>. В сети Исполнителя может передаваться Трафик следующих классов (по степени приоритетности):</w:t>
      </w:r>
    </w:p>
    <w:p w:rsidR="00700190" w:rsidRPr="004C2194" w:rsidRDefault="00700190" w:rsidP="00700190">
      <w:pPr>
        <w:numPr>
          <w:ilvl w:val="0"/>
          <w:numId w:val="30"/>
        </w:numPr>
        <w:tabs>
          <w:tab w:val="clear" w:pos="1778"/>
          <w:tab w:val="num" w:pos="1429"/>
        </w:tabs>
        <w:ind w:left="1429"/>
        <w:jc w:val="both"/>
      </w:pPr>
      <w:r w:rsidRPr="004C2194">
        <w:rPr>
          <w:b/>
          <w:bCs/>
          <w:lang w:val="en-US"/>
        </w:rPr>
        <w:t>Business</w:t>
      </w:r>
      <w:r w:rsidRPr="004C2194">
        <w:rPr>
          <w:b/>
          <w:bCs/>
        </w:rPr>
        <w:t xml:space="preserve"> </w:t>
      </w:r>
      <w:r w:rsidRPr="004C2194">
        <w:rPr>
          <w:b/>
          <w:bCs/>
          <w:lang w:val="en-US"/>
        </w:rPr>
        <w:t>Priority</w:t>
      </w:r>
      <w:r w:rsidRPr="004C2194">
        <w:rPr>
          <w:b/>
          <w:bCs/>
        </w:rPr>
        <w:t xml:space="preserve"> (</w:t>
      </w:r>
      <w:r w:rsidRPr="004C2194">
        <w:rPr>
          <w:b/>
          <w:bCs/>
          <w:lang w:val="en-US"/>
        </w:rPr>
        <w:t>BP</w:t>
      </w:r>
      <w:r w:rsidRPr="004C2194">
        <w:rPr>
          <w:b/>
          <w:bCs/>
        </w:rPr>
        <w:t>)</w:t>
      </w:r>
      <w:r w:rsidRPr="004C2194">
        <w:t xml:space="preserve"> – передача Трафика интерактивного голосового и видео обмена, а также других приложений реального времени, критичного к задержкам их колебаниям  и потере пакетов (предоставляется только на портах со скоростью не менее 256 кбит/с);</w:t>
      </w:r>
    </w:p>
    <w:p w:rsidR="00700190" w:rsidRPr="004C2194" w:rsidRDefault="00700190" w:rsidP="00700190">
      <w:pPr>
        <w:numPr>
          <w:ilvl w:val="0"/>
          <w:numId w:val="30"/>
        </w:numPr>
        <w:tabs>
          <w:tab w:val="clear" w:pos="1778"/>
          <w:tab w:val="num" w:pos="1429"/>
        </w:tabs>
        <w:ind w:left="1429"/>
        <w:jc w:val="both"/>
      </w:pPr>
      <w:r w:rsidRPr="004C2194">
        <w:rPr>
          <w:b/>
          <w:bCs/>
          <w:lang w:val="en-US"/>
        </w:rPr>
        <w:t>Business</w:t>
      </w:r>
      <w:r w:rsidRPr="004C2194">
        <w:rPr>
          <w:b/>
          <w:bCs/>
        </w:rPr>
        <w:t xml:space="preserve"> </w:t>
      </w:r>
      <w:r w:rsidRPr="004C2194">
        <w:rPr>
          <w:b/>
          <w:bCs/>
          <w:lang w:val="en-US"/>
        </w:rPr>
        <w:t>Critical</w:t>
      </w:r>
      <w:r w:rsidRPr="004C2194">
        <w:rPr>
          <w:b/>
          <w:bCs/>
        </w:rPr>
        <w:t xml:space="preserve"> (</w:t>
      </w:r>
      <w:r w:rsidRPr="004C2194">
        <w:rPr>
          <w:b/>
          <w:bCs/>
          <w:lang w:val="en-US"/>
        </w:rPr>
        <w:t>BC</w:t>
      </w:r>
      <w:r w:rsidRPr="004C2194">
        <w:rPr>
          <w:b/>
          <w:bCs/>
        </w:rPr>
        <w:t>)</w:t>
      </w:r>
      <w:r w:rsidRPr="004C2194">
        <w:t xml:space="preserve"> – передача Трафика корпоративных информационных систем, критичного к потерям пакетов;</w:t>
      </w:r>
    </w:p>
    <w:p w:rsidR="00700190" w:rsidRPr="004C2194" w:rsidRDefault="00700190" w:rsidP="00700190">
      <w:pPr>
        <w:numPr>
          <w:ilvl w:val="0"/>
          <w:numId w:val="30"/>
        </w:numPr>
        <w:tabs>
          <w:tab w:val="clear" w:pos="1778"/>
          <w:tab w:val="num" w:pos="1429"/>
        </w:tabs>
        <w:ind w:left="1429"/>
        <w:jc w:val="both"/>
      </w:pPr>
      <w:r w:rsidRPr="004C2194">
        <w:rPr>
          <w:b/>
          <w:bCs/>
          <w:lang w:val="en-US"/>
        </w:rPr>
        <w:t>Normal</w:t>
      </w:r>
      <w:r w:rsidRPr="004C2194">
        <w:rPr>
          <w:b/>
          <w:bCs/>
        </w:rPr>
        <w:t xml:space="preserve"> </w:t>
      </w:r>
      <w:r w:rsidRPr="004C2194">
        <w:rPr>
          <w:b/>
          <w:bCs/>
          <w:lang w:val="en-US"/>
        </w:rPr>
        <w:t>Priority</w:t>
      </w:r>
      <w:r w:rsidRPr="004C2194">
        <w:rPr>
          <w:b/>
          <w:bCs/>
        </w:rPr>
        <w:t xml:space="preserve"> (</w:t>
      </w:r>
      <w:r w:rsidRPr="004C2194">
        <w:rPr>
          <w:b/>
          <w:bCs/>
          <w:lang w:val="en-US"/>
        </w:rPr>
        <w:t>NP</w:t>
      </w:r>
      <w:r w:rsidRPr="004C2194">
        <w:rPr>
          <w:b/>
          <w:bCs/>
        </w:rPr>
        <w:t>)</w:t>
      </w:r>
      <w:r w:rsidRPr="004C2194">
        <w:t xml:space="preserve"> – передача традиционного Интернет-Трафика (http, ftp, e-mail).</w:t>
      </w:r>
    </w:p>
    <w:p w:rsidR="00700190" w:rsidRPr="004C2194" w:rsidRDefault="00700190" w:rsidP="00700190">
      <w:pPr>
        <w:pStyle w:val="af"/>
        <w:keepNext w:val="0"/>
      </w:pPr>
      <w:r w:rsidRPr="004C2194">
        <w:t>Заказчику могут быть предоставлены следующие стандартные типы портов:</w:t>
      </w:r>
    </w:p>
    <w:p w:rsidR="00700190" w:rsidRPr="004C2194" w:rsidRDefault="00700190" w:rsidP="00700190">
      <w:pPr>
        <w:pStyle w:val="a"/>
        <w:numPr>
          <w:ilvl w:val="0"/>
          <w:numId w:val="30"/>
        </w:numPr>
        <w:tabs>
          <w:tab w:val="clear" w:pos="1778"/>
          <w:tab w:val="num" w:pos="1429"/>
        </w:tabs>
        <w:ind w:left="1429"/>
        <w:rPr>
          <w:bCs/>
          <w:sz w:val="24"/>
          <w:szCs w:val="24"/>
        </w:rPr>
      </w:pPr>
      <w:r w:rsidRPr="004C2194">
        <w:rPr>
          <w:b/>
          <w:bCs/>
          <w:sz w:val="24"/>
          <w:szCs w:val="24"/>
        </w:rPr>
        <w:t>Высший</w:t>
      </w:r>
      <w:r w:rsidRPr="004C2194">
        <w:rPr>
          <w:bCs/>
          <w:sz w:val="24"/>
          <w:szCs w:val="24"/>
        </w:rPr>
        <w:t xml:space="preserve"> – весь Трафик Заказчика в магистральной Сети Исполнителя пропускается в соответствии с классом </w:t>
      </w:r>
      <w:r w:rsidRPr="004C2194">
        <w:rPr>
          <w:bCs/>
          <w:sz w:val="24"/>
          <w:szCs w:val="24"/>
          <w:lang w:val="en-US"/>
        </w:rPr>
        <w:t>Business</w:t>
      </w:r>
      <w:r w:rsidRPr="004C2194">
        <w:rPr>
          <w:bCs/>
          <w:sz w:val="24"/>
          <w:szCs w:val="24"/>
        </w:rPr>
        <w:t xml:space="preserve"> </w:t>
      </w:r>
      <w:r w:rsidRPr="004C2194">
        <w:rPr>
          <w:bCs/>
          <w:sz w:val="24"/>
          <w:szCs w:val="24"/>
          <w:lang w:val="en-US"/>
        </w:rPr>
        <w:t>Priority</w:t>
      </w:r>
      <w:r w:rsidRPr="004C2194">
        <w:rPr>
          <w:bCs/>
          <w:sz w:val="24"/>
          <w:szCs w:val="24"/>
        </w:rPr>
        <w:t>;</w:t>
      </w:r>
    </w:p>
    <w:p w:rsidR="00700190" w:rsidRPr="004C2194" w:rsidRDefault="00700190" w:rsidP="00700190">
      <w:pPr>
        <w:pStyle w:val="a"/>
        <w:numPr>
          <w:ilvl w:val="0"/>
          <w:numId w:val="30"/>
        </w:numPr>
        <w:tabs>
          <w:tab w:val="clear" w:pos="1778"/>
          <w:tab w:val="num" w:pos="1429"/>
        </w:tabs>
        <w:ind w:left="1429"/>
        <w:rPr>
          <w:bCs/>
          <w:sz w:val="24"/>
          <w:szCs w:val="24"/>
        </w:rPr>
      </w:pPr>
      <w:r w:rsidRPr="004C2194">
        <w:rPr>
          <w:b/>
          <w:bCs/>
          <w:sz w:val="24"/>
          <w:szCs w:val="24"/>
        </w:rPr>
        <w:t>Приоритетный</w:t>
      </w:r>
      <w:r w:rsidRPr="004C2194">
        <w:rPr>
          <w:bCs/>
          <w:sz w:val="24"/>
          <w:szCs w:val="24"/>
        </w:rPr>
        <w:t xml:space="preserve"> – весь Трафик Заказчика в магистральной Сети Исполнителя пропускается в соответствии с классом </w:t>
      </w:r>
      <w:r w:rsidRPr="004C2194">
        <w:rPr>
          <w:bCs/>
          <w:sz w:val="24"/>
          <w:szCs w:val="24"/>
          <w:lang w:val="en-US"/>
        </w:rPr>
        <w:t>Business</w:t>
      </w:r>
      <w:r w:rsidRPr="004C2194">
        <w:rPr>
          <w:bCs/>
          <w:sz w:val="24"/>
          <w:szCs w:val="24"/>
        </w:rPr>
        <w:t xml:space="preserve"> </w:t>
      </w:r>
      <w:r w:rsidRPr="004C2194">
        <w:rPr>
          <w:bCs/>
          <w:sz w:val="24"/>
          <w:szCs w:val="24"/>
          <w:lang w:val="en-US"/>
        </w:rPr>
        <w:t>Critical</w:t>
      </w:r>
      <w:r w:rsidRPr="004C2194">
        <w:rPr>
          <w:bCs/>
          <w:sz w:val="24"/>
          <w:szCs w:val="24"/>
        </w:rPr>
        <w:t>;</w:t>
      </w:r>
    </w:p>
    <w:p w:rsidR="00700190" w:rsidRPr="004C2194" w:rsidRDefault="00700190" w:rsidP="00700190">
      <w:pPr>
        <w:pStyle w:val="a"/>
        <w:numPr>
          <w:ilvl w:val="0"/>
          <w:numId w:val="30"/>
        </w:numPr>
        <w:tabs>
          <w:tab w:val="clear" w:pos="1778"/>
          <w:tab w:val="num" w:pos="1429"/>
        </w:tabs>
        <w:ind w:left="1429"/>
        <w:rPr>
          <w:bCs/>
          <w:sz w:val="24"/>
          <w:szCs w:val="24"/>
        </w:rPr>
      </w:pPr>
      <w:r w:rsidRPr="004C2194">
        <w:rPr>
          <w:b/>
          <w:bCs/>
          <w:sz w:val="24"/>
          <w:szCs w:val="24"/>
        </w:rPr>
        <w:t>Обычный –</w:t>
      </w:r>
      <w:r w:rsidRPr="004C2194">
        <w:rPr>
          <w:bCs/>
          <w:sz w:val="24"/>
          <w:szCs w:val="24"/>
        </w:rPr>
        <w:t xml:space="preserve"> весь Трафик Заказчика в магистральной Сети Исполнителя пропускается в соответствии с классом </w:t>
      </w:r>
      <w:r w:rsidRPr="004C2194">
        <w:rPr>
          <w:bCs/>
          <w:sz w:val="24"/>
          <w:szCs w:val="24"/>
          <w:lang w:val="en-US"/>
        </w:rPr>
        <w:t>Normal</w:t>
      </w:r>
      <w:r w:rsidRPr="004C2194">
        <w:rPr>
          <w:bCs/>
          <w:sz w:val="24"/>
          <w:szCs w:val="24"/>
        </w:rPr>
        <w:t xml:space="preserve"> </w:t>
      </w:r>
      <w:r w:rsidRPr="004C2194">
        <w:rPr>
          <w:bCs/>
          <w:sz w:val="24"/>
          <w:szCs w:val="24"/>
          <w:lang w:val="en-US"/>
        </w:rPr>
        <w:t>Priority</w:t>
      </w:r>
      <w:r w:rsidRPr="004C2194">
        <w:rPr>
          <w:bCs/>
          <w:sz w:val="24"/>
          <w:szCs w:val="24"/>
        </w:rPr>
        <w:t>.</w:t>
      </w:r>
    </w:p>
    <w:p w:rsidR="00700190" w:rsidRPr="004C2194" w:rsidRDefault="00700190" w:rsidP="00700190">
      <w:pPr>
        <w:pStyle w:val="a"/>
        <w:numPr>
          <w:ilvl w:val="0"/>
          <w:numId w:val="0"/>
        </w:numPr>
        <w:ind w:left="360" w:hanging="360"/>
        <w:rPr>
          <w:bCs/>
          <w:sz w:val="16"/>
          <w:szCs w:val="16"/>
        </w:rPr>
      </w:pPr>
    </w:p>
    <w:p w:rsidR="00700190" w:rsidRPr="004C2194" w:rsidRDefault="00700190" w:rsidP="00700190">
      <w:pPr>
        <w:pStyle w:val="af"/>
        <w:keepNext w:val="0"/>
      </w:pPr>
      <w:r w:rsidRPr="004C2194">
        <w:t>2.</w:t>
      </w:r>
      <w:r w:rsidR="004C2194">
        <w:t>7</w:t>
      </w:r>
      <w:r w:rsidRPr="004C2194">
        <w:t xml:space="preserve">. Условия и параметры оказания Услуги определяются Бланком заказа. Принадлежность портов ВЧС в Точках подключения к </w:t>
      </w:r>
      <w:proofErr w:type="gramStart"/>
      <w:r w:rsidRPr="004C2194">
        <w:t>конкретной</w:t>
      </w:r>
      <w:proofErr w:type="gramEnd"/>
      <w:r w:rsidRPr="004C2194">
        <w:t xml:space="preserve"> ВЧС Заказчика обозначается символьно-цифровым  именем ВЧС Заказчика, указанным в Бланке заказа.</w:t>
      </w:r>
    </w:p>
    <w:p w:rsidR="00700190" w:rsidRPr="004C2194" w:rsidRDefault="00700190" w:rsidP="00700190">
      <w:pPr>
        <w:pStyle w:val="af"/>
        <w:keepNext w:val="0"/>
      </w:pPr>
      <w:r w:rsidRPr="004C2194">
        <w:t>2.</w:t>
      </w:r>
      <w:r w:rsidR="004C2194">
        <w:t>8</w:t>
      </w:r>
      <w:r w:rsidRPr="004C2194">
        <w:t>. Заказчик вправе потребовать изменений или модификаций в оказываемой Услуге, направив Исполнителю уведомление с подробным описанием своих запросов и желаемых сроков оказания таких услуг. Исполнитель, при наличии технической возможности, должен сообщить ориентировочную стоимость и дату выполнения этих услуг.</w:t>
      </w:r>
    </w:p>
    <w:p w:rsidR="00700190" w:rsidRDefault="00700190" w:rsidP="00700190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4C2194">
        <w:rPr>
          <w:rFonts w:ascii="Times New Roman" w:hAnsi="Times New Roman" w:cs="Times New Roman"/>
          <w:b/>
          <w:sz w:val="24"/>
        </w:rPr>
        <w:t>3 ПЛАТЕЖИ</w:t>
      </w:r>
    </w:p>
    <w:p w:rsidR="00700190" w:rsidRPr="00700190" w:rsidRDefault="00700190" w:rsidP="00700190"/>
    <w:p w:rsidR="00700190" w:rsidRPr="00C42EBE" w:rsidRDefault="00700190" w:rsidP="00700190">
      <w:pPr>
        <w:pStyle w:val="af"/>
        <w:keepNext w:val="0"/>
      </w:pPr>
      <w:r>
        <w:t xml:space="preserve">Заказчик </w:t>
      </w:r>
      <w:r w:rsidRPr="00C42EBE">
        <w:t>обязан производить следующие платежи в соответствии с тарифами</w:t>
      </w:r>
      <w:r>
        <w:t>,</w:t>
      </w:r>
      <w:r w:rsidRPr="00C42EBE">
        <w:t xml:space="preserve"> указанными в Бланке заказа и в порядке, предусмотренном Договором:</w:t>
      </w:r>
    </w:p>
    <w:p w:rsidR="00700190" w:rsidRPr="00C42EBE" w:rsidRDefault="00700190" w:rsidP="00700190">
      <w:pPr>
        <w:numPr>
          <w:ilvl w:val="0"/>
          <w:numId w:val="30"/>
        </w:numPr>
        <w:tabs>
          <w:tab w:val="clear" w:pos="1778"/>
          <w:tab w:val="num" w:pos="1080"/>
        </w:tabs>
        <w:ind w:left="1080"/>
        <w:jc w:val="both"/>
      </w:pPr>
      <w:r>
        <w:rPr>
          <w:b/>
          <w:bCs/>
        </w:rPr>
        <w:t>Единовременный</w:t>
      </w:r>
      <w:r w:rsidRPr="00C42EBE">
        <w:rPr>
          <w:b/>
          <w:bCs/>
        </w:rPr>
        <w:t xml:space="preserve"> платеж</w:t>
      </w:r>
      <w:r w:rsidRPr="00C42EBE">
        <w:t xml:space="preserve"> – </w:t>
      </w:r>
      <w:r>
        <w:t>единовременная плата за организацию порта (подключение Оборудования Заказчику к Точке доступа) и/или за изменение параметров подключения и за организацию Линии доступа, в случае если это необходимо.</w:t>
      </w:r>
    </w:p>
    <w:p w:rsidR="00700190" w:rsidRDefault="00700190" w:rsidP="00700190">
      <w:pPr>
        <w:numPr>
          <w:ilvl w:val="0"/>
          <w:numId w:val="30"/>
        </w:numPr>
        <w:tabs>
          <w:tab w:val="clear" w:pos="1778"/>
          <w:tab w:val="num" w:pos="1080"/>
        </w:tabs>
        <w:ind w:left="1080"/>
        <w:jc w:val="both"/>
      </w:pPr>
      <w:r>
        <w:rPr>
          <w:b/>
          <w:bCs/>
        </w:rPr>
        <w:t>Е</w:t>
      </w:r>
      <w:r w:rsidRPr="00C42EBE">
        <w:rPr>
          <w:b/>
          <w:bCs/>
        </w:rPr>
        <w:t>жемесячные платежи</w:t>
      </w:r>
      <w:r w:rsidRPr="00C42EBE">
        <w:t xml:space="preserve"> в течение срока оказания Услуги</w:t>
      </w:r>
      <w:r>
        <w:t xml:space="preserve"> в соответствии с выбранным тарифным планом, требуемой скорости доступа и использовании Линии доступа, в случае если это необходимо.</w:t>
      </w:r>
    </w:p>
    <w:p w:rsidR="00700190" w:rsidRPr="004C2194" w:rsidRDefault="00700190" w:rsidP="00700190">
      <w:pPr>
        <w:pStyle w:val="af"/>
      </w:pPr>
      <w:r w:rsidRPr="004C2194">
        <w:t>Тип тарифн</w:t>
      </w:r>
      <w:r w:rsidR="004C2194">
        <w:t>ого</w:t>
      </w:r>
      <w:r w:rsidRPr="004C2194">
        <w:t xml:space="preserve"> план</w:t>
      </w:r>
      <w:r w:rsidR="004C2194">
        <w:t>а</w:t>
      </w:r>
      <w:r w:rsidRPr="004C2194">
        <w:t>:</w:t>
      </w:r>
    </w:p>
    <w:p w:rsidR="00700190" w:rsidRDefault="00700190" w:rsidP="00700190">
      <w:pPr>
        <w:ind w:left="1800"/>
        <w:jc w:val="both"/>
      </w:pPr>
      <w:r w:rsidRPr="004C2194">
        <w:t>а) Фиксированная плата без учета Трафика</w:t>
      </w:r>
    </w:p>
    <w:p w:rsidR="00700190" w:rsidRPr="004C2194" w:rsidRDefault="008107E8" w:rsidP="00700190">
      <w:pPr>
        <w:pStyle w:val="af"/>
      </w:pPr>
      <w:r>
        <w:t>В</w:t>
      </w:r>
      <w:r w:rsidR="00700190" w:rsidRPr="004C2194">
        <w:t xml:space="preserve"> рамках тарифн</w:t>
      </w:r>
      <w:r>
        <w:t>ого</w:t>
      </w:r>
      <w:r w:rsidR="00700190" w:rsidRPr="004C2194">
        <w:t xml:space="preserve"> план</w:t>
      </w:r>
      <w:r>
        <w:t>а</w:t>
      </w:r>
      <w:r w:rsidR="00700190" w:rsidRPr="004C2194">
        <w:t xml:space="preserve"> «Фиксированная плата без учета Трафика» Заказчику выделяется </w:t>
      </w:r>
      <w:r w:rsidR="00700190" w:rsidRPr="004C2194">
        <w:rPr>
          <w:lang w:val="en-US"/>
        </w:rPr>
        <w:t>IP</w:t>
      </w:r>
      <w:r w:rsidR="00700190" w:rsidRPr="004C2194">
        <w:t>-порт на Сети Исполнителя в соответствии с выбранным типом порта.</w:t>
      </w:r>
    </w:p>
    <w:p w:rsidR="00E22B3C" w:rsidRDefault="00E22B3C" w:rsidP="00700190">
      <w:pPr>
        <w:pStyle w:val="1"/>
        <w:jc w:val="center"/>
        <w:rPr>
          <w:rFonts w:ascii="Times New Roman" w:hAnsi="Times New Roman" w:cs="Times New Roman"/>
          <w:b/>
          <w:sz w:val="24"/>
        </w:rPr>
      </w:pPr>
    </w:p>
    <w:p w:rsidR="00700190" w:rsidRDefault="00700190" w:rsidP="00700190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700190">
        <w:rPr>
          <w:rFonts w:ascii="Times New Roman" w:hAnsi="Times New Roman" w:cs="Times New Roman"/>
          <w:b/>
          <w:sz w:val="24"/>
        </w:rPr>
        <w:t>4 ЭКСПЛУАТАЦИОННЫЕ ХАРАКТЕРИСТИКИ УСЛУГИ</w:t>
      </w:r>
    </w:p>
    <w:p w:rsidR="00700190" w:rsidRPr="00700190" w:rsidRDefault="00700190" w:rsidP="00700190"/>
    <w:p w:rsidR="00700190" w:rsidRDefault="00700190" w:rsidP="00700190">
      <w:pPr>
        <w:pStyle w:val="af"/>
        <w:keepNext w:val="0"/>
      </w:pPr>
      <w:r>
        <w:t>4.1. Услуга оказывается 24 (д</w:t>
      </w:r>
      <w:r w:rsidRPr="00C42EBE">
        <w:t>вадцать четыре) часа в сутки 7 (</w:t>
      </w:r>
      <w:r>
        <w:t>с</w:t>
      </w:r>
      <w:r w:rsidRPr="00C42EBE">
        <w:t>емь) дней в неделю</w:t>
      </w:r>
      <w:r>
        <w:t xml:space="preserve"> 365 (6) дней в году. </w:t>
      </w:r>
    </w:p>
    <w:p w:rsidR="00700190" w:rsidRPr="00C42EBE" w:rsidRDefault="00700190" w:rsidP="00700190">
      <w:pPr>
        <w:pStyle w:val="af"/>
        <w:keepNext w:val="0"/>
      </w:pPr>
      <w:r>
        <w:t xml:space="preserve">4.2. Доступность Услуги, т.е. совокупная </w:t>
      </w:r>
      <w:r w:rsidRPr="00C42EBE">
        <w:t xml:space="preserve">доступность (работоспособность) средств связи </w:t>
      </w:r>
      <w:r>
        <w:t>Исполнителя</w:t>
      </w:r>
      <w:r w:rsidRPr="00C42EBE">
        <w:t>, задействованных в оказании Услуги, составляет не менее 99,</w:t>
      </w:r>
      <w:r>
        <w:t>7</w:t>
      </w:r>
      <w:r w:rsidRPr="00C42EBE">
        <w:t>% в месяц.</w:t>
      </w:r>
    </w:p>
    <w:p w:rsidR="00700190" w:rsidRDefault="00700190" w:rsidP="00700190">
      <w:pPr>
        <w:pStyle w:val="af"/>
        <w:keepNext w:val="0"/>
      </w:pPr>
      <w:r>
        <w:t>4.3. Эксплуатационные характеристики Услуги для наземных каналов связи между Узлами связи собственной Сети Исполнителя (без учета Линии доступа), приведены в Таблице№1.</w:t>
      </w:r>
    </w:p>
    <w:p w:rsidR="00700190" w:rsidRDefault="00700190" w:rsidP="00700190">
      <w:pPr>
        <w:spacing w:after="120"/>
        <w:ind w:firstLine="454"/>
        <w:jc w:val="both"/>
        <w:rPr>
          <w:b/>
          <w:bCs/>
          <w:u w:val="single"/>
        </w:rPr>
      </w:pPr>
    </w:p>
    <w:p w:rsidR="00700190" w:rsidRPr="004C2194" w:rsidRDefault="00700190" w:rsidP="00700190">
      <w:pPr>
        <w:spacing w:after="120"/>
        <w:ind w:firstLine="454"/>
        <w:jc w:val="both"/>
        <w:rPr>
          <w:b/>
          <w:bCs/>
          <w:u w:val="single"/>
        </w:rPr>
      </w:pPr>
      <w:r w:rsidRPr="004C2194">
        <w:rPr>
          <w:b/>
          <w:bCs/>
          <w:u w:val="single"/>
        </w:rPr>
        <w:t>Таблица №1. Эксплуатационные характеристики Услуги.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897"/>
        <w:gridCol w:w="2232"/>
        <w:gridCol w:w="2644"/>
        <w:gridCol w:w="2582"/>
      </w:tblGrid>
      <w:tr w:rsidR="00700190" w:rsidRPr="004C2194" w:rsidTr="003C0BE0">
        <w:tc>
          <w:tcPr>
            <w:tcW w:w="1014" w:type="pct"/>
            <w:vAlign w:val="center"/>
          </w:tcPr>
          <w:p w:rsidR="00700190" w:rsidRPr="004C2194" w:rsidRDefault="00700190" w:rsidP="003C0BE0">
            <w:r w:rsidRPr="004C2194">
              <w:t>Класс сервиса</w:t>
            </w:r>
          </w:p>
        </w:tc>
        <w:tc>
          <w:tcPr>
            <w:tcW w:w="1193" w:type="pct"/>
            <w:vAlign w:val="center"/>
          </w:tcPr>
          <w:p w:rsidR="00700190" w:rsidRPr="004C2194" w:rsidRDefault="00700190" w:rsidP="003C0BE0">
            <w:r w:rsidRPr="004C2194">
              <w:t>Процент потерянных пакетов (PE-to-PE) в среднем за месяц</w:t>
            </w:r>
          </w:p>
        </w:tc>
        <w:tc>
          <w:tcPr>
            <w:tcW w:w="1413" w:type="pct"/>
            <w:vAlign w:val="center"/>
          </w:tcPr>
          <w:p w:rsidR="00700190" w:rsidRPr="004C2194" w:rsidRDefault="00700190" w:rsidP="003C0BE0">
            <w:r w:rsidRPr="004C2194">
              <w:t>Односторонние сетевые задержки на наземных каналах (PE-to-PE) в среднем за месяц</w:t>
            </w:r>
          </w:p>
        </w:tc>
        <w:tc>
          <w:tcPr>
            <w:tcW w:w="1380" w:type="pct"/>
            <w:vAlign w:val="center"/>
          </w:tcPr>
          <w:p w:rsidR="00700190" w:rsidRPr="004C2194" w:rsidRDefault="00700190" w:rsidP="003C0BE0">
            <w:r w:rsidRPr="004C2194">
              <w:t>Колебания сетевой задержки на наземных каналах (PE-to-PE) (джиттер)</w:t>
            </w:r>
          </w:p>
        </w:tc>
      </w:tr>
      <w:tr w:rsidR="00700190" w:rsidRPr="004C2194" w:rsidTr="003C0BE0">
        <w:tc>
          <w:tcPr>
            <w:tcW w:w="1014" w:type="pct"/>
            <w:vAlign w:val="center"/>
          </w:tcPr>
          <w:p w:rsidR="00700190" w:rsidRPr="004C2194" w:rsidRDefault="00700190" w:rsidP="003C0BE0">
            <w:pPr>
              <w:rPr>
                <w:lang w:val="en-US"/>
              </w:rPr>
            </w:pPr>
            <w:r w:rsidRPr="004C2194">
              <w:rPr>
                <w:lang w:val="en-US"/>
              </w:rPr>
              <w:t>Business Priority</w:t>
            </w:r>
          </w:p>
        </w:tc>
        <w:tc>
          <w:tcPr>
            <w:tcW w:w="1193" w:type="pct"/>
            <w:vAlign w:val="center"/>
          </w:tcPr>
          <w:p w:rsidR="00700190" w:rsidRPr="004C2194" w:rsidRDefault="00700190" w:rsidP="003C0BE0">
            <w:r w:rsidRPr="004C2194">
              <w:t>не более 0,25%</w:t>
            </w:r>
          </w:p>
        </w:tc>
        <w:tc>
          <w:tcPr>
            <w:tcW w:w="1413" w:type="pct"/>
            <w:vAlign w:val="center"/>
          </w:tcPr>
          <w:p w:rsidR="00700190" w:rsidRPr="004C2194" w:rsidRDefault="00700190" w:rsidP="003C0BE0">
            <w:r w:rsidRPr="004C2194">
              <w:rPr>
                <w:shd w:val="clear" w:color="FFFFFF" w:fill="auto"/>
              </w:rPr>
              <w:t xml:space="preserve">не более75 </w:t>
            </w:r>
            <w:r w:rsidRPr="004C2194">
              <w:t>мсек</w:t>
            </w:r>
          </w:p>
        </w:tc>
        <w:tc>
          <w:tcPr>
            <w:tcW w:w="1380" w:type="pct"/>
            <w:vAlign w:val="center"/>
          </w:tcPr>
          <w:p w:rsidR="00700190" w:rsidRPr="004C2194" w:rsidRDefault="00700190" w:rsidP="003C0BE0">
            <w:r w:rsidRPr="004C2194">
              <w:t>не более 50 мсек</w:t>
            </w:r>
          </w:p>
        </w:tc>
      </w:tr>
      <w:tr w:rsidR="00700190" w:rsidRPr="004C2194" w:rsidTr="003C0BE0">
        <w:tc>
          <w:tcPr>
            <w:tcW w:w="1014" w:type="pct"/>
            <w:vAlign w:val="center"/>
          </w:tcPr>
          <w:p w:rsidR="00700190" w:rsidRPr="004C2194" w:rsidRDefault="00700190" w:rsidP="003C0BE0">
            <w:r w:rsidRPr="004C2194">
              <w:rPr>
                <w:lang w:val="en-US"/>
              </w:rPr>
              <w:t>Business Critical</w:t>
            </w:r>
          </w:p>
        </w:tc>
        <w:tc>
          <w:tcPr>
            <w:tcW w:w="1193" w:type="pct"/>
            <w:vAlign w:val="center"/>
          </w:tcPr>
          <w:p w:rsidR="00700190" w:rsidRPr="004C2194" w:rsidRDefault="00700190" w:rsidP="003C0BE0">
            <w:r w:rsidRPr="004C2194">
              <w:t>не более 0,5%</w:t>
            </w:r>
          </w:p>
        </w:tc>
        <w:tc>
          <w:tcPr>
            <w:tcW w:w="1413" w:type="pct"/>
            <w:vAlign w:val="center"/>
          </w:tcPr>
          <w:p w:rsidR="00700190" w:rsidRPr="004C2194" w:rsidRDefault="00700190" w:rsidP="003C0BE0">
            <w:r w:rsidRPr="004C2194">
              <w:rPr>
                <w:shd w:val="clear" w:color="FFFFFF" w:fill="auto"/>
              </w:rPr>
              <w:t xml:space="preserve">не более 100 </w:t>
            </w:r>
            <w:r w:rsidRPr="004C2194">
              <w:t>мсек</w:t>
            </w:r>
          </w:p>
        </w:tc>
        <w:tc>
          <w:tcPr>
            <w:tcW w:w="1380" w:type="pct"/>
            <w:vAlign w:val="center"/>
          </w:tcPr>
          <w:p w:rsidR="00700190" w:rsidRPr="004C2194" w:rsidRDefault="00700190" w:rsidP="003C0BE0">
            <w:r w:rsidRPr="004C2194">
              <w:t>не нормируется</w:t>
            </w:r>
          </w:p>
        </w:tc>
      </w:tr>
      <w:tr w:rsidR="00700190" w:rsidRPr="004C2194" w:rsidTr="003C0BE0">
        <w:tc>
          <w:tcPr>
            <w:tcW w:w="1014" w:type="pct"/>
            <w:vAlign w:val="center"/>
          </w:tcPr>
          <w:p w:rsidR="00700190" w:rsidRPr="004C2194" w:rsidRDefault="00700190" w:rsidP="003C0BE0">
            <w:pPr>
              <w:rPr>
                <w:lang w:val="en-US"/>
              </w:rPr>
            </w:pPr>
            <w:r w:rsidRPr="004C2194">
              <w:rPr>
                <w:lang w:val="en-US"/>
              </w:rPr>
              <w:t>Normal Priority</w:t>
            </w:r>
          </w:p>
        </w:tc>
        <w:tc>
          <w:tcPr>
            <w:tcW w:w="1193" w:type="pct"/>
            <w:vAlign w:val="center"/>
          </w:tcPr>
          <w:p w:rsidR="00700190" w:rsidRPr="004C2194" w:rsidRDefault="00700190" w:rsidP="003C0BE0">
            <w:r w:rsidRPr="004C2194">
              <w:t>не более 1%</w:t>
            </w:r>
          </w:p>
        </w:tc>
        <w:tc>
          <w:tcPr>
            <w:tcW w:w="1413" w:type="pct"/>
            <w:vAlign w:val="center"/>
          </w:tcPr>
          <w:p w:rsidR="00700190" w:rsidRPr="004C2194" w:rsidRDefault="00700190" w:rsidP="003C0BE0">
            <w:r w:rsidRPr="004C2194">
              <w:rPr>
                <w:shd w:val="clear" w:color="FFFFFF" w:fill="auto"/>
              </w:rPr>
              <w:t xml:space="preserve">не более 150 </w:t>
            </w:r>
            <w:r w:rsidRPr="004C2194">
              <w:t>мсек</w:t>
            </w:r>
          </w:p>
        </w:tc>
        <w:tc>
          <w:tcPr>
            <w:tcW w:w="1380" w:type="pct"/>
            <w:vAlign w:val="center"/>
          </w:tcPr>
          <w:p w:rsidR="00700190" w:rsidRPr="004C2194" w:rsidRDefault="00700190" w:rsidP="003C0BE0">
            <w:r w:rsidRPr="004C2194">
              <w:t>не нормируется</w:t>
            </w:r>
          </w:p>
        </w:tc>
      </w:tr>
    </w:tbl>
    <w:p w:rsidR="00700190" w:rsidRPr="004C2194" w:rsidRDefault="00700190" w:rsidP="00700190"/>
    <w:p w:rsidR="00700190" w:rsidRPr="004C2194" w:rsidRDefault="00700190" w:rsidP="00731B83">
      <w:pPr>
        <w:numPr>
          <w:ins w:id="10" w:author="Unknown"/>
        </w:numPr>
        <w:jc w:val="both"/>
      </w:pPr>
      <w:r w:rsidRPr="004C2194">
        <w:t>В Таблице №1 указаны средние за месяц параметры, относящиеся к участку от входящего РЕ маршрутизатора до исходящего РЕ маршрутизатора внутри Сети MPLS Исполнителя. Данные цифры могут изменяться как в большую, так и в меньшую сторону в зависимости от расстояния между пограничными маршрутизаторами и топологии сети, по которой организована передача Трафика. Так же данные цифры не учитывают возможных</w:t>
      </w:r>
      <w:r w:rsidRPr="006C5236">
        <w:t xml:space="preserve"> </w:t>
      </w:r>
      <w:r w:rsidRPr="004C2194">
        <w:t>дополнительных задержек, джиттера и потерь пакетов на Линии доступа (на участке РЕ-СЕ).</w:t>
      </w:r>
    </w:p>
    <w:p w:rsidR="00700190" w:rsidRPr="004C2194" w:rsidRDefault="00700190" w:rsidP="00700190">
      <w:pPr>
        <w:pStyle w:val="af"/>
        <w:keepNext w:val="0"/>
      </w:pPr>
      <w:r w:rsidRPr="004C2194">
        <w:t>Данные характеристики качества гарантируются в случае:</w:t>
      </w:r>
    </w:p>
    <w:p w:rsidR="00700190" w:rsidRPr="004C2194" w:rsidRDefault="00700190" w:rsidP="00731B83">
      <w:pPr>
        <w:numPr>
          <w:ilvl w:val="0"/>
          <w:numId w:val="30"/>
        </w:numPr>
        <w:tabs>
          <w:tab w:val="clear" w:pos="1778"/>
        </w:tabs>
        <w:ind w:left="426" w:hanging="426"/>
        <w:jc w:val="both"/>
      </w:pPr>
      <w:r w:rsidRPr="004C2194">
        <w:t>утилизации порта подключения не более чем на 85%;</w:t>
      </w:r>
    </w:p>
    <w:p w:rsidR="00700190" w:rsidRPr="004C2194" w:rsidRDefault="00700190" w:rsidP="00731B83">
      <w:pPr>
        <w:numPr>
          <w:ilvl w:val="0"/>
          <w:numId w:val="30"/>
        </w:numPr>
        <w:tabs>
          <w:tab w:val="clear" w:pos="1778"/>
        </w:tabs>
        <w:ind w:left="567" w:hanging="567"/>
        <w:jc w:val="both"/>
      </w:pPr>
      <w:r w:rsidRPr="004C2194">
        <w:t>если размер пакета данных, поступающих от Оборудования Заказчика, не превышает 1518 байт с учетом заголовков пакета Ethernet (1500 байт – пакет данных, в том числе и IP, 14 байт – заголовок пакета Ethernet и 4 байта – CRC), во всех остальных случаях допустимый размер пакета должен быть согласован с Исполнителем на стадии проработки технической возможности).</w:t>
      </w:r>
    </w:p>
    <w:p w:rsidR="00700190" w:rsidRDefault="00700190" w:rsidP="005701B9"/>
    <w:p w:rsidR="00597C23" w:rsidRDefault="00597C23" w:rsidP="005701B9"/>
    <w:p w:rsidR="00AE1B7C" w:rsidRPr="00AE1B7C" w:rsidRDefault="00AE1B7C" w:rsidP="000C244C">
      <w:pPr>
        <w:autoSpaceDE w:val="0"/>
        <w:autoSpaceDN w:val="0"/>
        <w:adjustRightInd w:val="0"/>
        <w:spacing w:line="276" w:lineRule="auto"/>
      </w:pP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AE1B7C" w:rsidRPr="00AE1B7C" w:rsidTr="00504BD4">
        <w:trPr>
          <w:cantSplit/>
        </w:trPr>
        <w:tc>
          <w:tcPr>
            <w:tcW w:w="4928" w:type="dxa"/>
          </w:tcPr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ind w:left="284"/>
              <w:rPr>
                <w:rFonts w:eastAsia="Calibri"/>
                <w:b/>
              </w:rPr>
            </w:pPr>
            <w:r w:rsidRPr="00AE1B7C">
              <w:rPr>
                <w:rFonts w:eastAsia="Calibri"/>
                <w:b/>
              </w:rPr>
              <w:t>От Исполнителя</w:t>
            </w:r>
          </w:p>
        </w:tc>
        <w:tc>
          <w:tcPr>
            <w:tcW w:w="4678" w:type="dxa"/>
          </w:tcPr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ind w:firstLine="1309"/>
              <w:rPr>
                <w:rFonts w:eastAsia="Calibri"/>
                <w:b/>
              </w:rPr>
            </w:pPr>
            <w:r w:rsidRPr="00AE1B7C">
              <w:rPr>
                <w:rFonts w:eastAsia="Calibri"/>
                <w:b/>
              </w:rPr>
              <w:t>От Заказчика</w:t>
            </w:r>
          </w:p>
        </w:tc>
      </w:tr>
      <w:tr w:rsidR="00AE1B7C" w:rsidRPr="00AE1B7C" w:rsidTr="00504BD4">
        <w:trPr>
          <w:cantSplit/>
        </w:trPr>
        <w:tc>
          <w:tcPr>
            <w:tcW w:w="4928" w:type="dxa"/>
          </w:tcPr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AE1B7C">
              <w:rPr>
                <w:rFonts w:eastAsia="Calibri"/>
              </w:rPr>
              <w:t>___________________________</w:t>
            </w:r>
          </w:p>
        </w:tc>
        <w:tc>
          <w:tcPr>
            <w:tcW w:w="4678" w:type="dxa"/>
          </w:tcPr>
          <w:p w:rsidR="00AE1B7C" w:rsidRPr="00AE1B7C" w:rsidRDefault="00AE1B7C" w:rsidP="000C244C">
            <w:pPr>
              <w:spacing w:line="276" w:lineRule="auto"/>
              <w:ind w:firstLine="884"/>
              <w:rPr>
                <w:rFonts w:eastAsia="Calibri"/>
                <w:b/>
              </w:rPr>
            </w:pPr>
            <w:r w:rsidRPr="00AE1B7C">
              <w:rPr>
                <w:rFonts w:eastAsia="Calibri"/>
                <w:b/>
              </w:rPr>
              <w:t xml:space="preserve">АО «КОНСИСТ-ОС» </w:t>
            </w:r>
          </w:p>
        </w:tc>
      </w:tr>
      <w:tr w:rsidR="00AE1B7C" w:rsidRPr="00AE1B7C" w:rsidTr="00504BD4">
        <w:trPr>
          <w:cantSplit/>
        </w:trPr>
        <w:tc>
          <w:tcPr>
            <w:tcW w:w="4928" w:type="dxa"/>
          </w:tcPr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AE1B7C">
              <w:rPr>
                <w:rFonts w:eastAsia="Calibri"/>
              </w:rPr>
              <w:t>___________________________</w:t>
            </w:r>
          </w:p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</w:p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AE1B7C">
              <w:rPr>
                <w:rFonts w:eastAsia="Calibri"/>
              </w:rPr>
              <w:t>________________</w:t>
            </w:r>
          </w:p>
        </w:tc>
        <w:tc>
          <w:tcPr>
            <w:tcW w:w="4678" w:type="dxa"/>
          </w:tcPr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ind w:firstLine="884"/>
              <w:rPr>
                <w:rFonts w:eastAsia="Calibri"/>
              </w:rPr>
            </w:pPr>
            <w:r w:rsidRPr="00AE1B7C">
              <w:rPr>
                <w:rFonts w:eastAsia="Calibri"/>
              </w:rPr>
              <w:t>Генеральный директор</w:t>
            </w:r>
          </w:p>
          <w:p w:rsidR="00AE1B7C" w:rsidRPr="00AE1B7C" w:rsidRDefault="00AE1B7C" w:rsidP="000C244C">
            <w:pPr>
              <w:tabs>
                <w:tab w:val="left" w:pos="1134"/>
              </w:tabs>
              <w:spacing w:line="276" w:lineRule="auto"/>
              <w:ind w:firstLine="1309"/>
              <w:rPr>
                <w:rFonts w:eastAsia="Calibri"/>
              </w:rPr>
            </w:pPr>
          </w:p>
          <w:p w:rsidR="00AE1B7C" w:rsidRPr="00AE1B7C" w:rsidRDefault="00AE1B7C" w:rsidP="000C244C">
            <w:pPr>
              <w:tabs>
                <w:tab w:val="left" w:pos="742"/>
              </w:tabs>
              <w:spacing w:line="276" w:lineRule="auto"/>
              <w:ind w:firstLine="742"/>
              <w:jc w:val="right"/>
              <w:rPr>
                <w:rFonts w:eastAsia="Calibri"/>
              </w:rPr>
            </w:pPr>
            <w:r w:rsidRPr="00AE1B7C">
              <w:rPr>
                <w:rFonts w:eastAsia="Calibri"/>
              </w:rPr>
              <w:t xml:space="preserve">__________________М.Н. Лысачев </w:t>
            </w:r>
          </w:p>
        </w:tc>
      </w:tr>
    </w:tbl>
    <w:p w:rsidR="00AE1B7C" w:rsidRDefault="00AE1B7C" w:rsidP="000C244C">
      <w:pPr>
        <w:spacing w:line="276" w:lineRule="auto"/>
      </w:pPr>
    </w:p>
    <w:p w:rsidR="00AE1B7C" w:rsidRDefault="00AE1B7C" w:rsidP="000C244C">
      <w:pPr>
        <w:spacing w:line="276" w:lineRule="auto"/>
        <w:sectPr w:rsidR="00AE1B7C" w:rsidSect="00A81F83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:rsidR="00AE1B7C" w:rsidRPr="00AE1B7C" w:rsidRDefault="00AE1B7C" w:rsidP="000C244C">
      <w:pPr>
        <w:pStyle w:val="aff2"/>
        <w:spacing w:line="276" w:lineRule="auto"/>
      </w:pPr>
      <w:r w:rsidRPr="00AE1B7C">
        <w:t>Приложение №4</w:t>
      </w:r>
    </w:p>
    <w:p w:rsidR="00AE1B7C" w:rsidRPr="00AE1B7C" w:rsidRDefault="00AE1B7C" w:rsidP="000C244C">
      <w:pPr>
        <w:spacing w:line="276" w:lineRule="auto"/>
        <w:jc w:val="right"/>
      </w:pPr>
      <w:r w:rsidRPr="00AE1B7C">
        <w:t>к Договору на оказание услуг связи № _</w:t>
      </w:r>
      <w:r w:rsidR="00E8291E">
        <w:t>______________</w:t>
      </w:r>
      <w:r w:rsidRPr="00AE1B7C">
        <w:t>_________________________</w:t>
      </w:r>
    </w:p>
    <w:p w:rsidR="00AE1B7C" w:rsidRPr="00AE1B7C" w:rsidRDefault="00AE1B7C" w:rsidP="000C244C">
      <w:pPr>
        <w:spacing w:line="276" w:lineRule="auto"/>
        <w:jc w:val="right"/>
        <w:rPr>
          <w:sz w:val="20"/>
          <w:szCs w:val="20"/>
        </w:rPr>
      </w:pPr>
      <w:r w:rsidRPr="00AE1B7C">
        <w:t>от «__» ________ 20__г</w:t>
      </w:r>
      <w:r w:rsidRPr="00AE1B7C">
        <w:rPr>
          <w:sz w:val="20"/>
          <w:szCs w:val="20"/>
        </w:rPr>
        <w:t>.</w:t>
      </w:r>
    </w:p>
    <w:p w:rsidR="00AE1B7C" w:rsidRDefault="00AE1B7C" w:rsidP="000C244C">
      <w:pPr>
        <w:spacing w:line="276" w:lineRule="auto"/>
        <w:jc w:val="right"/>
        <w:rPr>
          <w:b/>
          <w:bCs/>
          <w:caps/>
          <w:sz w:val="20"/>
        </w:rPr>
      </w:pPr>
    </w:p>
    <w:p w:rsidR="004A0CDC" w:rsidRDefault="004A0CDC" w:rsidP="000C244C">
      <w:pPr>
        <w:spacing w:line="276" w:lineRule="auto"/>
        <w:jc w:val="right"/>
        <w:rPr>
          <w:b/>
          <w:bCs/>
          <w:caps/>
          <w:sz w:val="20"/>
        </w:rPr>
      </w:pPr>
    </w:p>
    <w:p w:rsidR="008259D8" w:rsidRPr="00573802" w:rsidRDefault="008259D8" w:rsidP="008259D8">
      <w:pPr>
        <w:ind w:left="-142" w:right="-428"/>
        <w:rPr>
          <w:b/>
          <w:sz w:val="22"/>
          <w:szCs w:val="22"/>
        </w:rPr>
      </w:pPr>
      <w:r w:rsidRPr="00573802">
        <w:rPr>
          <w:b/>
          <w:sz w:val="22"/>
          <w:szCs w:val="22"/>
        </w:rPr>
        <w:t>==========</w:t>
      </w:r>
      <w:r>
        <w:rPr>
          <w:b/>
          <w:sz w:val="22"/>
          <w:szCs w:val="22"/>
        </w:rPr>
        <w:t>==</w:t>
      </w:r>
      <w:r w:rsidRPr="00573802">
        <w:rPr>
          <w:b/>
          <w:sz w:val="22"/>
          <w:szCs w:val="22"/>
        </w:rPr>
        <w:t>========================Форма====================================</w:t>
      </w:r>
      <w:r>
        <w:rPr>
          <w:b/>
          <w:sz w:val="22"/>
          <w:szCs w:val="22"/>
        </w:rPr>
        <w:t>=</w:t>
      </w:r>
    </w:p>
    <w:p w:rsidR="008259D8" w:rsidRPr="008259D8" w:rsidRDefault="008259D8" w:rsidP="00262B25">
      <w:pPr>
        <w:pStyle w:val="a8"/>
        <w:spacing w:before="240"/>
        <w:ind w:left="1416" w:firstLine="708"/>
        <w:rPr>
          <w:b/>
          <w:bCs/>
          <w:sz w:val="24"/>
        </w:rPr>
      </w:pPr>
      <w:r w:rsidRPr="008259D8">
        <w:rPr>
          <w:b/>
          <w:bCs/>
          <w:caps/>
          <w:sz w:val="24"/>
        </w:rPr>
        <w:t>Заказ</w:t>
      </w:r>
      <w:r w:rsidRPr="008259D8">
        <w:rPr>
          <w:b/>
          <w:bCs/>
          <w:sz w:val="24"/>
        </w:rPr>
        <w:t xml:space="preserve"> НА УСЛУГУ СВЯЗИ ЦКС № ________________</w:t>
      </w:r>
    </w:p>
    <w:p w:rsidR="008259D8" w:rsidRPr="008259D8" w:rsidRDefault="008259D8" w:rsidP="008259D8">
      <w:pPr>
        <w:pStyle w:val="31"/>
        <w:spacing w:before="120"/>
        <w:jc w:val="both"/>
        <w:rPr>
          <w:sz w:val="20"/>
          <w:szCs w:val="20"/>
        </w:rPr>
      </w:pPr>
      <w:r w:rsidRPr="008259D8">
        <w:rPr>
          <w:sz w:val="20"/>
          <w:szCs w:val="20"/>
        </w:rPr>
        <w:t xml:space="preserve">к Договору на оказание услуг связи №_________ </w:t>
      </w:r>
      <w:proofErr w:type="gramStart"/>
      <w:r w:rsidRPr="008259D8">
        <w:rPr>
          <w:sz w:val="20"/>
          <w:szCs w:val="20"/>
        </w:rPr>
        <w:t>от</w:t>
      </w:r>
      <w:proofErr w:type="gramEnd"/>
      <w:r w:rsidRPr="008259D8">
        <w:rPr>
          <w:sz w:val="20"/>
          <w:szCs w:val="20"/>
        </w:rPr>
        <w:t xml:space="preserve"> _________ </w:t>
      </w:r>
      <w:proofErr w:type="gramStart"/>
      <w:r w:rsidRPr="008259D8">
        <w:rPr>
          <w:sz w:val="20"/>
          <w:szCs w:val="20"/>
        </w:rPr>
        <w:t>между</w:t>
      </w:r>
      <w:proofErr w:type="gramEnd"/>
      <w:r w:rsidRPr="008259D8">
        <w:rPr>
          <w:sz w:val="20"/>
          <w:szCs w:val="20"/>
        </w:rPr>
        <w:t xml:space="preserve"> _____________________ («Исполнитель») и ______________________________ («Заказчик»).</w:t>
      </w:r>
    </w:p>
    <w:p w:rsidR="008259D8" w:rsidRPr="008259D8" w:rsidRDefault="008259D8" w:rsidP="008259D8">
      <w:pPr>
        <w:tabs>
          <w:tab w:val="left" w:pos="5670"/>
          <w:tab w:val="left" w:pos="6096"/>
        </w:tabs>
        <w:jc w:val="both"/>
        <w:rPr>
          <w:bCs/>
          <w:sz w:val="20"/>
          <w:szCs w:val="20"/>
        </w:rPr>
      </w:pPr>
      <w:r w:rsidRPr="008259D8">
        <w:rPr>
          <w:bCs/>
          <w:sz w:val="20"/>
          <w:szCs w:val="20"/>
        </w:rPr>
        <w:t>Описание Услуги ЦКС приведено в Приложении № 3 к Договору.</w:t>
      </w:r>
    </w:p>
    <w:p w:rsidR="008259D8" w:rsidRPr="008259D8" w:rsidRDefault="008259D8" w:rsidP="008259D8">
      <w:pPr>
        <w:tabs>
          <w:tab w:val="left" w:pos="5670"/>
          <w:tab w:val="left" w:pos="6096"/>
        </w:tabs>
        <w:jc w:val="both"/>
        <w:rPr>
          <w:b/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1962"/>
        <w:gridCol w:w="7783"/>
      </w:tblGrid>
      <w:tr w:rsidR="008259D8" w:rsidRPr="008259D8" w:rsidTr="008259D8">
        <w:trPr>
          <w:cantSplit/>
          <w:trHeight w:val="454"/>
        </w:trPr>
        <w:tc>
          <w:tcPr>
            <w:tcW w:w="1980" w:type="dxa"/>
            <w:vAlign w:val="center"/>
          </w:tcPr>
          <w:p w:rsidR="008259D8" w:rsidRPr="008259D8" w:rsidRDefault="008259D8" w:rsidP="008259D8">
            <w:pPr>
              <w:rPr>
                <w:b/>
                <w:bCs/>
                <w:sz w:val="20"/>
                <w:szCs w:val="20"/>
              </w:rPr>
            </w:pPr>
            <w:r w:rsidRPr="008259D8">
              <w:rPr>
                <w:b/>
                <w:bCs/>
                <w:sz w:val="20"/>
                <w:szCs w:val="20"/>
              </w:rPr>
              <w:t>Представитель Исполнителя**</w:t>
            </w:r>
          </w:p>
        </w:tc>
        <w:tc>
          <w:tcPr>
            <w:tcW w:w="8049" w:type="dxa"/>
          </w:tcPr>
          <w:p w:rsidR="008259D8" w:rsidRPr="008259D8" w:rsidRDefault="008259D8" w:rsidP="008259D8">
            <w:pPr>
              <w:rPr>
                <w:sz w:val="20"/>
                <w:szCs w:val="20"/>
              </w:rPr>
            </w:pPr>
            <w:r w:rsidRPr="008259D8">
              <w:rPr>
                <w:bCs/>
                <w:sz w:val="20"/>
                <w:szCs w:val="20"/>
              </w:rPr>
              <w:t xml:space="preserve">Ф.и.о. </w:t>
            </w:r>
            <w:r w:rsidRPr="008259D8">
              <w:rPr>
                <w:sz w:val="20"/>
                <w:szCs w:val="20"/>
              </w:rPr>
              <w:t>_________________________ Должность ___________________</w:t>
            </w:r>
          </w:p>
          <w:p w:rsidR="008259D8" w:rsidRPr="008259D8" w:rsidRDefault="008259D8" w:rsidP="008259D8">
            <w:pPr>
              <w:rPr>
                <w:b/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 xml:space="preserve">тел.: ________________ факс: ______________ </w:t>
            </w:r>
            <w:r w:rsidRPr="008259D8">
              <w:rPr>
                <w:sz w:val="20"/>
                <w:szCs w:val="20"/>
                <w:lang w:val="en-US"/>
              </w:rPr>
              <w:t>e</w:t>
            </w:r>
            <w:r w:rsidRPr="008259D8">
              <w:rPr>
                <w:sz w:val="20"/>
                <w:szCs w:val="20"/>
              </w:rPr>
              <w:t>-</w:t>
            </w:r>
            <w:r w:rsidRPr="008259D8">
              <w:rPr>
                <w:sz w:val="20"/>
                <w:szCs w:val="20"/>
                <w:lang w:val="en-US"/>
              </w:rPr>
              <w:t>mail</w:t>
            </w:r>
            <w:r w:rsidRPr="008259D8">
              <w:rPr>
                <w:sz w:val="20"/>
                <w:szCs w:val="20"/>
              </w:rPr>
              <w:t>:____________________</w:t>
            </w:r>
          </w:p>
        </w:tc>
      </w:tr>
      <w:tr w:rsidR="008259D8" w:rsidRPr="008259D8" w:rsidTr="008259D8">
        <w:trPr>
          <w:cantSplit/>
          <w:trHeight w:val="454"/>
        </w:trPr>
        <w:tc>
          <w:tcPr>
            <w:tcW w:w="1980" w:type="dxa"/>
            <w:vAlign w:val="center"/>
          </w:tcPr>
          <w:p w:rsidR="008259D8" w:rsidRPr="008259D8" w:rsidRDefault="008259D8" w:rsidP="008259D8">
            <w:pPr>
              <w:rPr>
                <w:b/>
                <w:bCs/>
                <w:sz w:val="20"/>
                <w:szCs w:val="20"/>
              </w:rPr>
            </w:pPr>
            <w:r w:rsidRPr="008259D8">
              <w:rPr>
                <w:b/>
                <w:bCs/>
                <w:sz w:val="20"/>
                <w:szCs w:val="20"/>
              </w:rPr>
              <w:t>Представитель Заказчика**</w:t>
            </w:r>
          </w:p>
        </w:tc>
        <w:tc>
          <w:tcPr>
            <w:tcW w:w="8049" w:type="dxa"/>
          </w:tcPr>
          <w:p w:rsidR="008259D8" w:rsidRPr="008259D8" w:rsidRDefault="008259D8" w:rsidP="008259D8">
            <w:pPr>
              <w:rPr>
                <w:bCs/>
                <w:sz w:val="20"/>
                <w:szCs w:val="20"/>
              </w:rPr>
            </w:pPr>
          </w:p>
          <w:p w:rsidR="008259D8" w:rsidRPr="008259D8" w:rsidRDefault="008259D8" w:rsidP="008259D8">
            <w:pPr>
              <w:rPr>
                <w:sz w:val="20"/>
                <w:szCs w:val="20"/>
              </w:rPr>
            </w:pPr>
            <w:r w:rsidRPr="008259D8">
              <w:rPr>
                <w:bCs/>
                <w:sz w:val="20"/>
                <w:szCs w:val="20"/>
              </w:rPr>
              <w:t xml:space="preserve">Ф.и.о. </w:t>
            </w:r>
            <w:r w:rsidRPr="008259D8">
              <w:rPr>
                <w:sz w:val="20"/>
                <w:szCs w:val="20"/>
              </w:rPr>
              <w:t>______________________  Должность ________________________</w:t>
            </w:r>
          </w:p>
          <w:p w:rsidR="008259D8" w:rsidRPr="008259D8" w:rsidRDefault="008259D8" w:rsidP="008259D8">
            <w:pPr>
              <w:rPr>
                <w:b/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 xml:space="preserve">тел.: </w:t>
            </w:r>
            <w:proofErr w:type="spellStart"/>
            <w:r w:rsidRPr="008259D8">
              <w:rPr>
                <w:sz w:val="20"/>
                <w:szCs w:val="20"/>
              </w:rPr>
              <w:t>_______________факс</w:t>
            </w:r>
            <w:proofErr w:type="spellEnd"/>
            <w:r w:rsidRPr="008259D8">
              <w:rPr>
                <w:sz w:val="20"/>
                <w:szCs w:val="20"/>
              </w:rPr>
              <w:t xml:space="preserve">: ______________ </w:t>
            </w:r>
            <w:r w:rsidRPr="008259D8">
              <w:rPr>
                <w:sz w:val="20"/>
                <w:szCs w:val="20"/>
                <w:lang w:val="en-US"/>
              </w:rPr>
              <w:t>e</w:t>
            </w:r>
            <w:r w:rsidRPr="008259D8">
              <w:rPr>
                <w:sz w:val="20"/>
                <w:szCs w:val="20"/>
              </w:rPr>
              <w:t>-</w:t>
            </w:r>
            <w:r w:rsidRPr="008259D8">
              <w:rPr>
                <w:sz w:val="20"/>
                <w:szCs w:val="20"/>
                <w:lang w:val="en-US"/>
              </w:rPr>
              <w:t>mail</w:t>
            </w:r>
            <w:r w:rsidRPr="008259D8">
              <w:rPr>
                <w:sz w:val="20"/>
                <w:szCs w:val="20"/>
              </w:rPr>
              <w:t>: ___________________</w:t>
            </w:r>
          </w:p>
        </w:tc>
      </w:tr>
    </w:tbl>
    <w:p w:rsidR="008259D8" w:rsidRPr="008259D8" w:rsidRDefault="008259D8" w:rsidP="008259D8">
      <w:pPr>
        <w:tabs>
          <w:tab w:val="left" w:pos="5670"/>
          <w:tab w:val="left" w:pos="6096"/>
        </w:tabs>
        <w:spacing w:before="120"/>
        <w:jc w:val="both"/>
        <w:rPr>
          <w:sz w:val="20"/>
          <w:szCs w:val="20"/>
        </w:rPr>
      </w:pPr>
      <w:r w:rsidRPr="008259D8">
        <w:rPr>
          <w:b/>
          <w:sz w:val="20"/>
          <w:szCs w:val="20"/>
        </w:rPr>
        <w:t xml:space="preserve">Планируемая дата начала предоставления Услуги* – </w:t>
      </w:r>
      <w:r w:rsidRPr="008259D8">
        <w:rPr>
          <w:bCs/>
          <w:sz w:val="20"/>
          <w:szCs w:val="20"/>
        </w:rPr>
        <w:t xml:space="preserve"> </w:t>
      </w:r>
      <w:r w:rsidRPr="008259D8">
        <w:rPr>
          <w:sz w:val="20"/>
          <w:szCs w:val="20"/>
        </w:rPr>
        <w:t>____________________</w:t>
      </w:r>
      <w:proofErr w:type="gramStart"/>
      <w:r w:rsidRPr="008259D8">
        <w:rPr>
          <w:sz w:val="20"/>
          <w:szCs w:val="20"/>
        </w:rPr>
        <w:t xml:space="preserve"> .</w:t>
      </w:r>
      <w:proofErr w:type="gramEnd"/>
    </w:p>
    <w:p w:rsidR="008259D8" w:rsidRPr="008259D8" w:rsidRDefault="008259D8" w:rsidP="008259D8">
      <w:pPr>
        <w:tabs>
          <w:tab w:val="left" w:pos="5670"/>
          <w:tab w:val="left" w:pos="6096"/>
        </w:tabs>
        <w:spacing w:before="120"/>
        <w:jc w:val="both"/>
        <w:rPr>
          <w:b/>
          <w:sz w:val="20"/>
          <w:szCs w:val="20"/>
        </w:rPr>
      </w:pPr>
      <w:r w:rsidRPr="008259D8">
        <w:rPr>
          <w:b/>
          <w:sz w:val="20"/>
          <w:szCs w:val="20"/>
        </w:rPr>
        <w:t>Срок действия Заказа:</w:t>
      </w:r>
      <w:r w:rsidRPr="008259D8">
        <w:rPr>
          <w:bCs/>
          <w:sz w:val="20"/>
          <w:szCs w:val="20"/>
        </w:rPr>
        <w:t xml:space="preserve">  __________________________</w:t>
      </w:r>
    </w:p>
    <w:p w:rsidR="008259D8" w:rsidRPr="008259D8" w:rsidRDefault="008259D8" w:rsidP="008259D8">
      <w:pPr>
        <w:keepNext/>
        <w:tabs>
          <w:tab w:val="left" w:pos="5670"/>
          <w:tab w:val="left" w:pos="6096"/>
        </w:tabs>
        <w:spacing w:before="120"/>
        <w:jc w:val="both"/>
        <w:rPr>
          <w:bCs/>
          <w:sz w:val="20"/>
          <w:szCs w:val="20"/>
        </w:rPr>
      </w:pPr>
      <w:r w:rsidRPr="008259D8">
        <w:rPr>
          <w:b/>
          <w:sz w:val="20"/>
          <w:szCs w:val="20"/>
        </w:rPr>
        <w:t>Скорость передачи данных:</w:t>
      </w:r>
      <w:r w:rsidRPr="008259D8">
        <w:rPr>
          <w:bCs/>
          <w:sz w:val="20"/>
          <w:szCs w:val="20"/>
        </w:rPr>
        <w:t xml:space="preserve"> ______________________</w:t>
      </w:r>
    </w:p>
    <w:p w:rsidR="008259D8" w:rsidRPr="008259D8" w:rsidRDefault="008259D8" w:rsidP="008259D8">
      <w:pPr>
        <w:pStyle w:val="3"/>
        <w:spacing w:before="120"/>
        <w:rPr>
          <w:rFonts w:ascii="Times New Roman" w:hAnsi="Times New Roman" w:cs="Times New Roman"/>
          <w:color w:val="auto"/>
          <w:sz w:val="20"/>
          <w:szCs w:val="20"/>
        </w:rPr>
      </w:pPr>
      <w:r w:rsidRPr="008259D8">
        <w:rPr>
          <w:rFonts w:ascii="Times New Roman" w:hAnsi="Times New Roman" w:cs="Times New Roman"/>
          <w:color w:val="auto"/>
          <w:sz w:val="20"/>
          <w:szCs w:val="20"/>
        </w:rPr>
        <w:t>Резервирование (магистрального канала связи):   нет</w:t>
      </w:r>
    </w:p>
    <w:p w:rsidR="008259D8" w:rsidRPr="008259D8" w:rsidRDefault="008259D8" w:rsidP="008259D8">
      <w:pPr>
        <w:keepNext/>
        <w:tabs>
          <w:tab w:val="left" w:pos="5670"/>
          <w:tab w:val="left" w:pos="6096"/>
        </w:tabs>
        <w:spacing w:before="120"/>
        <w:jc w:val="both"/>
        <w:rPr>
          <w:b/>
          <w:sz w:val="20"/>
          <w:szCs w:val="20"/>
        </w:rPr>
      </w:pPr>
      <w:r w:rsidRPr="008259D8">
        <w:rPr>
          <w:b/>
          <w:sz w:val="20"/>
          <w:szCs w:val="20"/>
        </w:rPr>
        <w:t xml:space="preserve">Коэффициент доступности Услуги 0,________ </w:t>
      </w:r>
    </w:p>
    <w:p w:rsidR="008259D8" w:rsidRPr="008259D8" w:rsidRDefault="008259D8" w:rsidP="008259D8">
      <w:pPr>
        <w:keepNext/>
        <w:tabs>
          <w:tab w:val="left" w:pos="5670"/>
          <w:tab w:val="left" w:pos="6096"/>
        </w:tabs>
        <w:jc w:val="both"/>
        <w:rPr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977"/>
        <w:gridCol w:w="3402"/>
      </w:tblGrid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Конечные точки канала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точка 1</w:t>
            </w: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точка 2</w:t>
            </w: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9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Название Объекта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  <w:r w:rsidRPr="008259D8">
              <w:rPr>
                <w:bCs/>
                <w:sz w:val="20"/>
                <w:szCs w:val="20"/>
              </w:rPr>
              <w:t>Адрес, этаж, комната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  <w:lang w:val="en-US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  <w:lang w:val="en-US"/>
              </w:rPr>
            </w:pPr>
            <w:r w:rsidRPr="008259D8">
              <w:rPr>
                <w:bCs/>
                <w:sz w:val="20"/>
                <w:szCs w:val="20"/>
              </w:rPr>
              <w:t>Тип</w:t>
            </w:r>
            <w:r w:rsidRPr="008259D8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8259D8">
              <w:rPr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  <w:lang w:val="en-US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  <w:r w:rsidRPr="008259D8">
              <w:rPr>
                <w:bCs/>
                <w:sz w:val="20"/>
                <w:szCs w:val="20"/>
              </w:rPr>
              <w:t>Тип интерфейса / разъема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pStyle w:val="caaieiaie4"/>
              <w:rPr>
                <w:rFonts w:ascii="Times New Roman" w:hAnsi="Times New Roman"/>
                <w:bCs/>
              </w:rPr>
            </w:pPr>
            <w:r w:rsidRPr="008259D8">
              <w:rPr>
                <w:rFonts w:ascii="Times New Roman" w:hAnsi="Times New Roman"/>
                <w:bCs/>
              </w:rPr>
              <w:t>Представители Заказчика в точках 1,2</w:t>
            </w:r>
            <w:r w:rsidRPr="008259D8">
              <w:rPr>
                <w:rFonts w:ascii="Times New Roman" w:hAnsi="Times New Roman"/>
                <w:b w:val="0"/>
                <w:bCs/>
              </w:rPr>
              <w:t>**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262B25" w:rsidRPr="008259D8" w:rsidTr="00262B25">
        <w:trPr>
          <w:trHeight w:val="460"/>
        </w:trPr>
        <w:tc>
          <w:tcPr>
            <w:tcW w:w="3402" w:type="dxa"/>
            <w:vAlign w:val="center"/>
          </w:tcPr>
          <w:p w:rsidR="00262B25" w:rsidRPr="008259D8" w:rsidRDefault="00262B25" w:rsidP="00262B25">
            <w:pPr>
              <w:pStyle w:val="caaieiaie4"/>
              <w:rPr>
                <w:rFonts w:ascii="Times New Roman" w:hAnsi="Times New Roman"/>
                <w:bCs/>
              </w:rPr>
            </w:pPr>
            <w:r w:rsidRPr="00905707">
              <w:rPr>
                <w:rFonts w:ascii="Times New Roman" w:hAnsi="Times New Roman"/>
                <w:b w:val="0"/>
                <w:bCs/>
              </w:rPr>
              <w:t>Ф.И.О.</w:t>
            </w:r>
          </w:p>
        </w:tc>
        <w:tc>
          <w:tcPr>
            <w:tcW w:w="2977" w:type="dxa"/>
            <w:vAlign w:val="center"/>
          </w:tcPr>
          <w:p w:rsidR="00262B25" w:rsidRPr="008259D8" w:rsidRDefault="00262B25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B25" w:rsidRPr="008259D8" w:rsidRDefault="00262B25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  <w:r w:rsidRPr="008259D8">
              <w:rPr>
                <w:bCs/>
                <w:sz w:val="20"/>
                <w:szCs w:val="20"/>
              </w:rPr>
              <w:t>Должность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  <w:r w:rsidRPr="008259D8">
              <w:rPr>
                <w:bCs/>
                <w:sz w:val="20"/>
                <w:szCs w:val="20"/>
              </w:rPr>
              <w:t>Телефон / факс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8259D8">
              <w:rPr>
                <w:bCs/>
                <w:sz w:val="20"/>
                <w:szCs w:val="20"/>
              </w:rPr>
              <w:t>Е</w:t>
            </w:r>
            <w:proofErr w:type="gramEnd"/>
            <w:r w:rsidRPr="008259D8">
              <w:rPr>
                <w:bCs/>
                <w:sz w:val="20"/>
                <w:szCs w:val="20"/>
              </w:rPr>
              <w:t>-mail</w:t>
            </w:r>
            <w:proofErr w:type="spellEnd"/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262B25" w:rsidP="00262B25">
            <w:pPr>
              <w:keepNext/>
              <w:tabs>
                <w:tab w:val="left" w:pos="5670"/>
                <w:tab w:val="left" w:pos="609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Региональная с</w:t>
            </w:r>
            <w:r w:rsidR="008259D8" w:rsidRPr="008259D8">
              <w:rPr>
                <w:b/>
                <w:bCs/>
                <w:sz w:val="20"/>
                <w:szCs w:val="20"/>
              </w:rPr>
              <w:t>лужба поддержки пользователей  Исполнителя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Телефон/факс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  <w:lang w:val="en-US"/>
              </w:rPr>
              <w:t>E</w:t>
            </w:r>
            <w:r w:rsidRPr="008259D8">
              <w:rPr>
                <w:sz w:val="20"/>
                <w:szCs w:val="20"/>
              </w:rPr>
              <w:t>-</w:t>
            </w:r>
            <w:r w:rsidRPr="008259D8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Режим работы (</w:t>
            </w:r>
            <w:proofErr w:type="spellStart"/>
            <w:proofErr w:type="gramStart"/>
            <w:r w:rsidRPr="008259D8">
              <w:rPr>
                <w:sz w:val="20"/>
                <w:szCs w:val="20"/>
              </w:rPr>
              <w:t>мск</w:t>
            </w:r>
            <w:proofErr w:type="spellEnd"/>
            <w:proofErr w:type="gramEnd"/>
            <w:r w:rsidRPr="008259D8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  <w:tr w:rsidR="008259D8" w:rsidRPr="008259D8" w:rsidTr="00262B25">
        <w:trPr>
          <w:trHeight w:val="460"/>
        </w:trPr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/>
                <w:bCs/>
                <w:sz w:val="20"/>
                <w:szCs w:val="20"/>
              </w:rPr>
            </w:pPr>
            <w:r w:rsidRPr="008259D8">
              <w:rPr>
                <w:b/>
                <w:bCs/>
                <w:sz w:val="20"/>
                <w:szCs w:val="20"/>
              </w:rPr>
              <w:t>Узел сети Исполнителя</w:t>
            </w:r>
          </w:p>
        </w:tc>
        <w:tc>
          <w:tcPr>
            <w:tcW w:w="2977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59D8" w:rsidRPr="008259D8" w:rsidRDefault="008259D8" w:rsidP="00262B25">
            <w:pPr>
              <w:keepNext/>
              <w:tabs>
                <w:tab w:val="left" w:pos="5670"/>
                <w:tab w:val="left" w:pos="6096"/>
              </w:tabs>
              <w:rPr>
                <w:bCs/>
                <w:sz w:val="20"/>
                <w:szCs w:val="20"/>
              </w:rPr>
            </w:pPr>
          </w:p>
        </w:tc>
      </w:tr>
    </w:tbl>
    <w:p w:rsidR="008259D8" w:rsidRPr="008259D8" w:rsidRDefault="008259D8" w:rsidP="008259D8">
      <w:pPr>
        <w:pStyle w:val="20"/>
        <w:rPr>
          <w:rFonts w:ascii="Times New Roman" w:hAnsi="Times New Roman" w:cs="Times New Roman"/>
          <w:b w:val="0"/>
          <w:bCs w:val="0"/>
          <w:i/>
          <w:color w:val="auto"/>
          <w:sz w:val="20"/>
          <w:szCs w:val="20"/>
        </w:rPr>
      </w:pPr>
      <w:r w:rsidRPr="008259D8">
        <w:rPr>
          <w:rFonts w:ascii="Times New Roman" w:hAnsi="Times New Roman" w:cs="Times New Roman"/>
          <w:color w:val="auto"/>
          <w:sz w:val="20"/>
          <w:szCs w:val="20"/>
        </w:rPr>
        <w:t xml:space="preserve">Особые условия </w:t>
      </w:r>
    </w:p>
    <w:tbl>
      <w:tblPr>
        <w:tblW w:w="9781" w:type="dxa"/>
        <w:tblInd w:w="108" w:type="dxa"/>
        <w:tblLayout w:type="fixed"/>
        <w:tblLook w:val="0000"/>
      </w:tblPr>
      <w:tblGrid>
        <w:gridCol w:w="2880"/>
        <w:gridCol w:w="3357"/>
        <w:gridCol w:w="3544"/>
      </w:tblGrid>
      <w:tr w:rsidR="008259D8" w:rsidRPr="008259D8" w:rsidTr="008259D8">
        <w:trPr>
          <w:trHeight w:val="701"/>
        </w:trPr>
        <w:tc>
          <w:tcPr>
            <w:tcW w:w="97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D8" w:rsidRPr="008259D8" w:rsidRDefault="008259D8" w:rsidP="008259D8">
            <w:pPr>
              <w:tabs>
                <w:tab w:val="left" w:pos="5670"/>
                <w:tab w:val="left" w:pos="6096"/>
              </w:tabs>
              <w:jc w:val="both"/>
              <w:rPr>
                <w:b/>
                <w:iCs/>
                <w:sz w:val="20"/>
                <w:szCs w:val="20"/>
              </w:rPr>
            </w:pPr>
          </w:p>
          <w:p w:rsidR="008259D8" w:rsidRPr="008259D8" w:rsidRDefault="008259D8" w:rsidP="008259D8">
            <w:pPr>
              <w:numPr>
                <w:ilvl w:val="0"/>
                <w:numId w:val="21"/>
              </w:numPr>
              <w:tabs>
                <w:tab w:val="left" w:pos="5670"/>
                <w:tab w:val="left" w:pos="6096"/>
              </w:tabs>
              <w:jc w:val="both"/>
              <w:rPr>
                <w:b/>
                <w:iCs/>
                <w:sz w:val="20"/>
                <w:szCs w:val="20"/>
              </w:rPr>
            </w:pPr>
            <w:r w:rsidRPr="008259D8">
              <w:rPr>
                <w:b/>
                <w:iCs/>
                <w:sz w:val="20"/>
                <w:szCs w:val="20"/>
              </w:rPr>
              <w:t>Заказ: (новый / отмена старого Заказа № …….) ________</w:t>
            </w:r>
          </w:p>
          <w:p w:rsidR="008259D8" w:rsidRPr="008259D8" w:rsidRDefault="008259D8" w:rsidP="008259D8">
            <w:pPr>
              <w:tabs>
                <w:tab w:val="left" w:pos="5670"/>
                <w:tab w:val="left" w:pos="6096"/>
              </w:tabs>
              <w:jc w:val="both"/>
              <w:rPr>
                <w:b/>
                <w:iCs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Разграничение З</w:t>
            </w:r>
            <w:r w:rsidRPr="008259D8">
              <w:rPr>
                <w:b/>
                <w:iCs/>
                <w:sz w:val="20"/>
                <w:szCs w:val="20"/>
              </w:rPr>
              <w:t>оны ответственности  _________</w:t>
            </w:r>
          </w:p>
        </w:tc>
      </w:tr>
      <w:tr w:rsidR="008259D8" w:rsidRPr="008259D8" w:rsidTr="00825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0" w:type="dxa"/>
          </w:tcPr>
          <w:p w:rsidR="008259D8" w:rsidRPr="008259D8" w:rsidRDefault="008259D8" w:rsidP="008259D8">
            <w:pPr>
              <w:keepNext/>
              <w:tabs>
                <w:tab w:val="left" w:pos="5670"/>
                <w:tab w:val="left" w:pos="6096"/>
              </w:tabs>
              <w:rPr>
                <w:b/>
                <w:iCs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Услуга связ</w:t>
            </w:r>
            <w:r w:rsidRPr="008259D8">
              <w:rPr>
                <w:b/>
                <w:iCs/>
                <w:sz w:val="20"/>
                <w:szCs w:val="20"/>
              </w:rPr>
              <w:t>и</w:t>
            </w:r>
          </w:p>
        </w:tc>
        <w:tc>
          <w:tcPr>
            <w:tcW w:w="3357" w:type="dxa"/>
          </w:tcPr>
          <w:p w:rsidR="008259D8" w:rsidRPr="008259D8" w:rsidRDefault="008259D8" w:rsidP="008259D8">
            <w:pPr>
              <w:pStyle w:val="caaieiaie4"/>
              <w:rPr>
                <w:rFonts w:ascii="Times New Roman" w:hAnsi="Times New Roman"/>
              </w:rPr>
            </w:pPr>
            <w:r w:rsidRPr="008259D8">
              <w:rPr>
                <w:rFonts w:ascii="Times New Roman" w:hAnsi="Times New Roman"/>
                <w:iCs/>
              </w:rPr>
              <w:t>Стоимость работ по организаци</w:t>
            </w:r>
            <w:r w:rsidRPr="008259D8">
              <w:rPr>
                <w:rFonts w:ascii="Times New Roman" w:hAnsi="Times New Roman"/>
              </w:rPr>
              <w:t>и и подключению Услуги (разовый платеж), руб.</w:t>
            </w:r>
          </w:p>
        </w:tc>
        <w:tc>
          <w:tcPr>
            <w:tcW w:w="3544" w:type="dxa"/>
          </w:tcPr>
          <w:p w:rsidR="008259D8" w:rsidRPr="008259D8" w:rsidRDefault="008259D8" w:rsidP="008259D8">
            <w:pPr>
              <w:keepNext/>
              <w:tabs>
                <w:tab w:val="left" w:pos="5670"/>
                <w:tab w:val="left" w:pos="6096"/>
              </w:tabs>
              <w:rPr>
                <w:b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Стоимость Услуги</w:t>
            </w:r>
          </w:p>
          <w:p w:rsidR="008259D8" w:rsidRPr="008259D8" w:rsidRDefault="008259D8" w:rsidP="008259D8">
            <w:pPr>
              <w:keepNext/>
              <w:tabs>
                <w:tab w:val="left" w:pos="5670"/>
                <w:tab w:val="left" w:pos="6096"/>
              </w:tabs>
              <w:rPr>
                <w:b/>
                <w:sz w:val="20"/>
                <w:szCs w:val="20"/>
              </w:rPr>
            </w:pPr>
            <w:r w:rsidRPr="008259D8">
              <w:rPr>
                <w:b/>
                <w:sz w:val="20"/>
                <w:szCs w:val="20"/>
              </w:rPr>
              <w:t>(</w:t>
            </w:r>
            <w:proofErr w:type="gramStart"/>
            <w:r w:rsidRPr="008259D8">
              <w:rPr>
                <w:b/>
                <w:sz w:val="20"/>
                <w:szCs w:val="20"/>
              </w:rPr>
              <w:t>ежемесячная</w:t>
            </w:r>
            <w:proofErr w:type="gramEnd"/>
            <w:r w:rsidRPr="008259D8">
              <w:rPr>
                <w:b/>
                <w:sz w:val="20"/>
                <w:szCs w:val="20"/>
              </w:rPr>
              <w:t>), руб.</w:t>
            </w:r>
          </w:p>
        </w:tc>
      </w:tr>
      <w:tr w:rsidR="008259D8" w:rsidRPr="008259D8" w:rsidTr="00825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0" w:type="dxa"/>
            <w:tcBorders>
              <w:bottom w:val="single" w:sz="4" w:space="0" w:color="auto"/>
            </w:tcBorders>
          </w:tcPr>
          <w:p w:rsidR="008259D8" w:rsidRPr="008259D8" w:rsidRDefault="008259D8" w:rsidP="008259D8">
            <w:pPr>
              <w:keepNext/>
              <w:tabs>
                <w:tab w:val="left" w:pos="5670"/>
                <w:tab w:val="left" w:pos="6096"/>
              </w:tabs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ЦКС №</w:t>
            </w: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8259D8" w:rsidRPr="008259D8" w:rsidRDefault="008259D8" w:rsidP="008259D8">
            <w:pPr>
              <w:keepNext/>
              <w:tabs>
                <w:tab w:val="left" w:pos="5670"/>
                <w:tab w:val="left" w:pos="6096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59D8" w:rsidRPr="008259D8" w:rsidRDefault="008259D8" w:rsidP="008259D8">
            <w:pPr>
              <w:keepNext/>
              <w:tabs>
                <w:tab w:val="left" w:pos="5670"/>
                <w:tab w:val="left" w:pos="6096"/>
              </w:tabs>
              <w:jc w:val="right"/>
              <w:rPr>
                <w:b/>
                <w:sz w:val="20"/>
                <w:szCs w:val="20"/>
              </w:rPr>
            </w:pPr>
          </w:p>
        </w:tc>
      </w:tr>
    </w:tbl>
    <w:p w:rsidR="008259D8" w:rsidRPr="008259D8" w:rsidRDefault="008259D8" w:rsidP="008259D8">
      <w:pPr>
        <w:pStyle w:val="af5"/>
        <w:keepNext/>
        <w:tabs>
          <w:tab w:val="left" w:pos="5670"/>
          <w:tab w:val="left" w:pos="6096"/>
        </w:tabs>
        <w:jc w:val="both"/>
        <w:rPr>
          <w:bCs/>
          <w:sz w:val="20"/>
          <w:szCs w:val="20"/>
        </w:rPr>
      </w:pPr>
      <w:r w:rsidRPr="008259D8">
        <w:rPr>
          <w:bCs/>
          <w:sz w:val="20"/>
          <w:szCs w:val="20"/>
        </w:rPr>
        <w:t>Стоимость указана в российских рублях и не включает в себя НДС.</w:t>
      </w:r>
    </w:p>
    <w:p w:rsidR="008259D8" w:rsidRPr="008259D8" w:rsidRDefault="008259D8" w:rsidP="008259D8">
      <w:pPr>
        <w:jc w:val="both"/>
        <w:rPr>
          <w:bCs/>
          <w:sz w:val="20"/>
          <w:szCs w:val="20"/>
        </w:rPr>
      </w:pPr>
      <w:r w:rsidRPr="008259D8">
        <w:rPr>
          <w:bCs/>
          <w:sz w:val="20"/>
          <w:szCs w:val="20"/>
        </w:rPr>
        <w:t>*В пределах срока, указанного в Техническом задании.</w:t>
      </w:r>
    </w:p>
    <w:p w:rsidR="008259D8" w:rsidRPr="008259D8" w:rsidRDefault="008259D8" w:rsidP="008259D8">
      <w:pPr>
        <w:jc w:val="both"/>
        <w:rPr>
          <w:bCs/>
          <w:sz w:val="20"/>
          <w:szCs w:val="20"/>
        </w:rPr>
      </w:pPr>
      <w:r w:rsidRPr="008259D8">
        <w:rPr>
          <w:bCs/>
          <w:sz w:val="20"/>
          <w:szCs w:val="20"/>
        </w:rPr>
        <w:t>**Представители уполномочены на решение вопросов, связанных с оперативным взаимодействием сторон по настоящему Заказу (с ограничением согласно п.14.7 Договора).</w:t>
      </w:r>
    </w:p>
    <w:p w:rsidR="008259D8" w:rsidRPr="008259D8" w:rsidRDefault="008259D8" w:rsidP="008259D8">
      <w:pPr>
        <w:jc w:val="both"/>
        <w:rPr>
          <w:bCs/>
          <w:sz w:val="20"/>
          <w:szCs w:val="20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4962"/>
        <w:gridCol w:w="4819"/>
      </w:tblGrid>
      <w:tr w:rsidR="008259D8" w:rsidRPr="008259D8" w:rsidTr="008259D8">
        <w:trPr>
          <w:cantSplit/>
          <w:trHeight w:val="388"/>
        </w:trPr>
        <w:tc>
          <w:tcPr>
            <w:tcW w:w="4962" w:type="dxa"/>
          </w:tcPr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b/>
                <w:bCs/>
                <w:sz w:val="20"/>
                <w:szCs w:val="20"/>
              </w:rPr>
              <w:t>Заказчик</w:t>
            </w: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Подпись:</w:t>
            </w: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Ф.И.О.:</w:t>
            </w: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Должность:</w:t>
            </w:r>
          </w:p>
          <w:p w:rsidR="008259D8" w:rsidRPr="008259D8" w:rsidRDefault="008259D8" w:rsidP="008259D8">
            <w:pPr>
              <w:jc w:val="both"/>
              <w:rPr>
                <w:b/>
                <w:bCs/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Дата:</w:t>
            </w:r>
          </w:p>
        </w:tc>
        <w:tc>
          <w:tcPr>
            <w:tcW w:w="4819" w:type="dxa"/>
          </w:tcPr>
          <w:p w:rsidR="008259D8" w:rsidRPr="008259D8" w:rsidRDefault="008259D8" w:rsidP="008259D8">
            <w:pPr>
              <w:jc w:val="both"/>
              <w:rPr>
                <w:b/>
                <w:bCs/>
                <w:sz w:val="20"/>
                <w:szCs w:val="20"/>
              </w:rPr>
            </w:pPr>
            <w:r w:rsidRPr="008259D8">
              <w:rPr>
                <w:b/>
                <w:bCs/>
                <w:sz w:val="20"/>
                <w:szCs w:val="20"/>
              </w:rPr>
              <w:t>Исполнитель</w:t>
            </w: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Подпись:</w:t>
            </w: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Ф.И.О.:</w:t>
            </w:r>
          </w:p>
          <w:p w:rsidR="008259D8" w:rsidRPr="008259D8" w:rsidRDefault="008259D8" w:rsidP="008259D8">
            <w:pPr>
              <w:jc w:val="both"/>
              <w:rPr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Должность:</w:t>
            </w:r>
          </w:p>
          <w:p w:rsidR="008259D8" w:rsidRPr="008259D8" w:rsidRDefault="008259D8" w:rsidP="008259D8">
            <w:pPr>
              <w:jc w:val="both"/>
              <w:rPr>
                <w:b/>
                <w:bCs/>
                <w:sz w:val="20"/>
                <w:szCs w:val="20"/>
              </w:rPr>
            </w:pPr>
            <w:r w:rsidRPr="008259D8">
              <w:rPr>
                <w:sz w:val="20"/>
                <w:szCs w:val="20"/>
              </w:rPr>
              <w:t>Дата:</w:t>
            </w:r>
          </w:p>
        </w:tc>
      </w:tr>
    </w:tbl>
    <w:p w:rsidR="008259D8" w:rsidRPr="008259D8" w:rsidRDefault="008259D8" w:rsidP="008259D8"/>
    <w:p w:rsidR="008259D8" w:rsidRPr="008259D8" w:rsidRDefault="008259D8" w:rsidP="008259D8"/>
    <w:p w:rsidR="004A0CDC" w:rsidRPr="008259D8" w:rsidRDefault="00DA33B5" w:rsidP="008259D8">
      <w:pPr>
        <w:autoSpaceDE w:val="0"/>
        <w:autoSpaceDN w:val="0"/>
        <w:adjustRightInd w:val="0"/>
        <w:spacing w:line="276" w:lineRule="auto"/>
        <w:ind w:right="-428"/>
        <w:jc w:val="both"/>
      </w:pPr>
      <w:proofErr w:type="spellStart"/>
      <w:r w:rsidRPr="008259D8">
        <w:rPr>
          <w:b/>
        </w:rPr>
        <w:t>===</w:t>
      </w:r>
      <w:r w:rsidR="004A0CDC" w:rsidRPr="008259D8">
        <w:rPr>
          <w:b/>
        </w:rPr>
        <w:t>=============</w:t>
      </w:r>
      <w:r w:rsidR="00E271B9" w:rsidRPr="008259D8">
        <w:rPr>
          <w:b/>
        </w:rPr>
        <w:t>=====</w:t>
      </w:r>
      <w:r w:rsidR="004A0CDC" w:rsidRPr="008259D8">
        <w:rPr>
          <w:b/>
        </w:rPr>
        <w:t>==========Форма</w:t>
      </w:r>
      <w:proofErr w:type="spellEnd"/>
      <w:r w:rsidR="004A0CDC" w:rsidRPr="008259D8">
        <w:rPr>
          <w:b/>
        </w:rPr>
        <w:t xml:space="preserve"> </w:t>
      </w:r>
      <w:proofErr w:type="spellStart"/>
      <w:r w:rsidR="004A0CDC" w:rsidRPr="008259D8">
        <w:rPr>
          <w:b/>
        </w:rPr>
        <w:t>согласована========================</w:t>
      </w:r>
      <w:proofErr w:type="spellEnd"/>
    </w:p>
    <w:p w:rsidR="004A0CDC" w:rsidRPr="008259D8" w:rsidRDefault="004A0CDC" w:rsidP="000C244C">
      <w:pPr>
        <w:autoSpaceDE w:val="0"/>
        <w:autoSpaceDN w:val="0"/>
        <w:adjustRightInd w:val="0"/>
        <w:spacing w:line="276" w:lineRule="auto"/>
        <w:jc w:val="center"/>
      </w:pPr>
    </w:p>
    <w:tbl>
      <w:tblPr>
        <w:tblW w:w="9765" w:type="dxa"/>
        <w:jc w:val="center"/>
        <w:tblInd w:w="128" w:type="dxa"/>
        <w:tblLayout w:type="fixed"/>
        <w:tblLook w:val="0000"/>
      </w:tblPr>
      <w:tblGrid>
        <w:gridCol w:w="4905"/>
        <w:gridCol w:w="4860"/>
      </w:tblGrid>
      <w:tr w:rsidR="00AE1B7C" w:rsidRPr="008259D8" w:rsidTr="008259D8">
        <w:trPr>
          <w:trHeight w:val="398"/>
          <w:jc w:val="center"/>
        </w:trPr>
        <w:tc>
          <w:tcPr>
            <w:tcW w:w="4905" w:type="dxa"/>
          </w:tcPr>
          <w:p w:rsidR="00AE1B7C" w:rsidRPr="008259D8" w:rsidRDefault="00AE1B7C" w:rsidP="000C244C">
            <w:pPr>
              <w:spacing w:line="276" w:lineRule="auto"/>
              <w:ind w:right="459"/>
            </w:pPr>
          </w:p>
        </w:tc>
        <w:tc>
          <w:tcPr>
            <w:tcW w:w="4860" w:type="dxa"/>
          </w:tcPr>
          <w:p w:rsidR="00AE1B7C" w:rsidRPr="008259D8" w:rsidRDefault="00AE1B7C" w:rsidP="000C244C">
            <w:pPr>
              <w:spacing w:line="276" w:lineRule="auto"/>
              <w:ind w:right="459"/>
            </w:pPr>
          </w:p>
        </w:tc>
      </w:tr>
      <w:tr w:rsidR="00AE1B7C" w:rsidRPr="008259D8" w:rsidTr="008259D8">
        <w:trPr>
          <w:trHeight w:val="398"/>
          <w:jc w:val="center"/>
        </w:trPr>
        <w:tc>
          <w:tcPr>
            <w:tcW w:w="4905" w:type="dxa"/>
          </w:tcPr>
          <w:p w:rsidR="00AE1B7C" w:rsidRPr="008259D8" w:rsidRDefault="00AE1B7C" w:rsidP="000C244C">
            <w:pPr>
              <w:spacing w:line="276" w:lineRule="auto"/>
              <w:ind w:right="459"/>
              <w:rPr>
                <w:b/>
              </w:rPr>
            </w:pPr>
            <w:r w:rsidRPr="008259D8">
              <w:rPr>
                <w:b/>
              </w:rPr>
              <w:t>От Исполнителя:</w:t>
            </w:r>
          </w:p>
        </w:tc>
        <w:tc>
          <w:tcPr>
            <w:tcW w:w="4860" w:type="dxa"/>
          </w:tcPr>
          <w:p w:rsidR="00AE1B7C" w:rsidRPr="008259D8" w:rsidRDefault="00AE1B7C" w:rsidP="000C244C">
            <w:pPr>
              <w:spacing w:line="276" w:lineRule="auto"/>
              <w:ind w:left="515" w:right="459" w:firstLine="657"/>
              <w:rPr>
                <w:b/>
              </w:rPr>
            </w:pPr>
            <w:r w:rsidRPr="008259D8">
              <w:rPr>
                <w:b/>
              </w:rPr>
              <w:t>От Заказчика:</w:t>
            </w:r>
          </w:p>
        </w:tc>
      </w:tr>
      <w:tr w:rsidR="00AE1B7C" w:rsidRPr="008259D8" w:rsidTr="008259D8">
        <w:trPr>
          <w:trHeight w:val="398"/>
          <w:jc w:val="center"/>
        </w:trPr>
        <w:tc>
          <w:tcPr>
            <w:tcW w:w="4905" w:type="dxa"/>
          </w:tcPr>
          <w:p w:rsidR="00AE1B7C" w:rsidRPr="008259D8" w:rsidRDefault="00AE1B7C" w:rsidP="000C244C">
            <w:pPr>
              <w:spacing w:line="276" w:lineRule="auto"/>
              <w:ind w:right="459"/>
            </w:pPr>
          </w:p>
          <w:p w:rsidR="00AE1B7C" w:rsidRPr="008259D8" w:rsidRDefault="00AE1B7C" w:rsidP="000C244C">
            <w:pPr>
              <w:spacing w:line="276" w:lineRule="auto"/>
              <w:ind w:right="459"/>
            </w:pPr>
          </w:p>
          <w:p w:rsidR="00AE1B7C" w:rsidRPr="008259D8" w:rsidRDefault="00AE1B7C" w:rsidP="000C244C">
            <w:pPr>
              <w:spacing w:line="276" w:lineRule="auto"/>
              <w:ind w:right="459"/>
            </w:pPr>
          </w:p>
          <w:p w:rsidR="00AE1B7C" w:rsidRPr="008259D8" w:rsidRDefault="00AE1B7C" w:rsidP="000C244C">
            <w:pPr>
              <w:spacing w:line="276" w:lineRule="auto"/>
              <w:ind w:right="459"/>
            </w:pPr>
          </w:p>
          <w:p w:rsidR="00AE1B7C" w:rsidRPr="008259D8" w:rsidRDefault="00AE1B7C" w:rsidP="000C244C">
            <w:pPr>
              <w:spacing w:line="276" w:lineRule="auto"/>
              <w:ind w:right="459"/>
            </w:pPr>
            <w:r w:rsidRPr="008259D8">
              <w:t>____________________</w:t>
            </w:r>
          </w:p>
        </w:tc>
        <w:tc>
          <w:tcPr>
            <w:tcW w:w="4860" w:type="dxa"/>
          </w:tcPr>
          <w:p w:rsidR="00AE1B7C" w:rsidRPr="008259D8" w:rsidRDefault="00AE1B7C" w:rsidP="000C244C">
            <w:pPr>
              <w:spacing w:line="276" w:lineRule="auto"/>
              <w:ind w:left="515" w:firstLine="426"/>
            </w:pPr>
            <w:r w:rsidRPr="008259D8">
              <w:t>Генеральный директор</w:t>
            </w:r>
          </w:p>
          <w:p w:rsidR="00AE1B7C" w:rsidRPr="008259D8" w:rsidRDefault="00AE1B7C" w:rsidP="000C244C">
            <w:pPr>
              <w:spacing w:line="276" w:lineRule="auto"/>
              <w:ind w:left="515" w:firstLine="426"/>
              <w:rPr>
                <w:bCs/>
              </w:rPr>
            </w:pPr>
            <w:r w:rsidRPr="008259D8">
              <w:rPr>
                <w:bCs/>
              </w:rPr>
              <w:t>АО «КОНСИСТ-ОС»</w:t>
            </w:r>
          </w:p>
          <w:p w:rsidR="00AE1B7C" w:rsidRPr="008259D8" w:rsidRDefault="00AE1B7C" w:rsidP="000C244C">
            <w:pPr>
              <w:spacing w:line="276" w:lineRule="auto"/>
              <w:ind w:left="515" w:firstLine="657"/>
              <w:rPr>
                <w:bCs/>
              </w:rPr>
            </w:pPr>
          </w:p>
          <w:p w:rsidR="00AE1B7C" w:rsidRPr="008259D8" w:rsidRDefault="00AE1B7C" w:rsidP="000C244C">
            <w:pPr>
              <w:spacing w:line="276" w:lineRule="auto"/>
              <w:ind w:left="515" w:firstLine="657"/>
              <w:rPr>
                <w:bCs/>
              </w:rPr>
            </w:pPr>
          </w:p>
          <w:p w:rsidR="00AE1B7C" w:rsidRPr="008259D8" w:rsidRDefault="00AE1B7C" w:rsidP="000C244C">
            <w:pPr>
              <w:spacing w:line="276" w:lineRule="auto"/>
              <w:ind w:left="374" w:firstLine="657"/>
            </w:pPr>
            <w:r w:rsidRPr="008259D8">
              <w:rPr>
                <w:bCs/>
              </w:rPr>
              <w:t xml:space="preserve">____________ </w:t>
            </w:r>
            <w:r w:rsidRPr="008259D8">
              <w:t>М.Н. Лысачев</w:t>
            </w:r>
          </w:p>
          <w:p w:rsidR="00AE1B7C" w:rsidRPr="008259D8" w:rsidRDefault="00AE1B7C" w:rsidP="000C244C">
            <w:pPr>
              <w:spacing w:line="276" w:lineRule="auto"/>
              <w:ind w:left="515" w:right="459" w:firstLine="657"/>
            </w:pPr>
          </w:p>
        </w:tc>
      </w:tr>
    </w:tbl>
    <w:p w:rsidR="00AE1B7C" w:rsidRPr="008259D8" w:rsidRDefault="00AE1B7C" w:rsidP="000C244C">
      <w:pPr>
        <w:spacing w:line="276" w:lineRule="auto"/>
      </w:pPr>
    </w:p>
    <w:p w:rsidR="00AE1B7C" w:rsidRDefault="00AE1B7C" w:rsidP="000C244C">
      <w:pPr>
        <w:spacing w:line="276" w:lineRule="auto"/>
        <w:sectPr w:rsidR="00AE1B7C" w:rsidSect="00AE1B7C">
          <w:pgSz w:w="11906" w:h="16838"/>
          <w:pgMar w:top="284" w:right="851" w:bottom="249" w:left="1418" w:header="709" w:footer="709" w:gutter="0"/>
          <w:cols w:space="708"/>
          <w:docGrid w:linePitch="360"/>
        </w:sectPr>
      </w:pPr>
    </w:p>
    <w:p w:rsidR="005928E0" w:rsidRDefault="005928E0" w:rsidP="000C244C">
      <w:pPr>
        <w:pStyle w:val="aff2"/>
        <w:spacing w:line="276" w:lineRule="auto"/>
      </w:pPr>
    </w:p>
    <w:p w:rsidR="00AE1B7C" w:rsidRPr="00E15035" w:rsidRDefault="00AE1B7C" w:rsidP="000C244C">
      <w:pPr>
        <w:pStyle w:val="aff2"/>
        <w:spacing w:line="276" w:lineRule="auto"/>
      </w:pPr>
      <w:r w:rsidRPr="00E15035">
        <w:t>Приложение №5</w:t>
      </w:r>
    </w:p>
    <w:p w:rsidR="00AE1B7C" w:rsidRPr="003A322F" w:rsidRDefault="00AE1B7C" w:rsidP="000C244C">
      <w:pPr>
        <w:spacing w:line="276" w:lineRule="auto"/>
        <w:jc w:val="right"/>
      </w:pPr>
      <w:r w:rsidRPr="00E15035">
        <w:t xml:space="preserve">к Договору на оказание услуг связи № </w:t>
      </w:r>
      <w:r>
        <w:t>__</w:t>
      </w:r>
      <w:r w:rsidR="00E8291E">
        <w:t>____________</w:t>
      </w:r>
      <w:r>
        <w:t>__________________________</w:t>
      </w:r>
    </w:p>
    <w:p w:rsidR="00AE1B7C" w:rsidRPr="003A322F" w:rsidRDefault="00AE1B7C" w:rsidP="000C244C">
      <w:pPr>
        <w:spacing w:line="276" w:lineRule="auto"/>
        <w:jc w:val="right"/>
      </w:pPr>
      <w:r w:rsidRPr="003A322F">
        <w:t>от «</w:t>
      </w:r>
      <w:r>
        <w:t>__</w:t>
      </w:r>
      <w:r w:rsidRPr="003A322F">
        <w:t xml:space="preserve">» </w:t>
      </w:r>
      <w:r>
        <w:t>________</w:t>
      </w:r>
      <w:r w:rsidRPr="003A322F">
        <w:t xml:space="preserve"> 20</w:t>
      </w:r>
      <w:r>
        <w:t>__</w:t>
      </w:r>
      <w:r w:rsidRPr="003A322F">
        <w:t>г.</w:t>
      </w:r>
    </w:p>
    <w:p w:rsidR="00AE1B7C" w:rsidRPr="00BB69DD" w:rsidRDefault="00AE1B7C" w:rsidP="000C244C">
      <w:pPr>
        <w:spacing w:line="276" w:lineRule="auto"/>
        <w:jc w:val="right"/>
        <w:rPr>
          <w:b/>
        </w:rPr>
      </w:pPr>
    </w:p>
    <w:p w:rsidR="00AE1B7C" w:rsidRPr="00867DC0" w:rsidRDefault="00AE1B7C" w:rsidP="000C244C">
      <w:pPr>
        <w:spacing w:line="276" w:lineRule="auto"/>
        <w:jc w:val="center"/>
        <w:rPr>
          <w:b/>
          <w:caps/>
        </w:rPr>
      </w:pPr>
      <w:r w:rsidRPr="00867DC0">
        <w:rPr>
          <w:b/>
          <w:caps/>
        </w:rPr>
        <w:t xml:space="preserve">Соглашение об </w:t>
      </w:r>
      <w:r w:rsidR="006B18C4" w:rsidRPr="00867DC0">
        <w:rPr>
          <w:b/>
          <w:caps/>
        </w:rPr>
        <w:t>УРОВНЕ ОБСЛУЖИВАНИЯ</w:t>
      </w:r>
    </w:p>
    <w:p w:rsidR="006B18C4" w:rsidRDefault="006B18C4" w:rsidP="000C244C">
      <w:pPr>
        <w:spacing w:line="276" w:lineRule="auto"/>
        <w:jc w:val="center"/>
        <w:rPr>
          <w:b/>
          <w:caps/>
        </w:rPr>
      </w:pPr>
    </w:p>
    <w:p w:rsidR="006B18C4" w:rsidRDefault="006B18C4" w:rsidP="006B18C4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6B18C4">
        <w:rPr>
          <w:rFonts w:ascii="Times New Roman" w:hAnsi="Times New Roman" w:cs="Times New Roman"/>
          <w:b/>
          <w:sz w:val="24"/>
        </w:rPr>
        <w:t>1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6B18C4">
        <w:rPr>
          <w:rFonts w:ascii="Times New Roman" w:hAnsi="Times New Roman" w:cs="Times New Roman"/>
          <w:b/>
          <w:sz w:val="24"/>
        </w:rPr>
        <w:t xml:space="preserve"> ТЕРМИНЫ И ОПРЕДЕЛЕНИЯ</w:t>
      </w:r>
    </w:p>
    <w:p w:rsidR="006B18C4" w:rsidRPr="006B18C4" w:rsidRDefault="006B18C4" w:rsidP="006B18C4"/>
    <w:p w:rsidR="006B18C4" w:rsidRDefault="006B18C4" w:rsidP="006B18C4">
      <w:pPr>
        <w:pStyle w:val="af"/>
        <w:keepNext w:val="0"/>
      </w:pPr>
      <w:r w:rsidRPr="00A24670">
        <w:rPr>
          <w:b/>
          <w:bCs/>
        </w:rPr>
        <w:t>Доступность Услуги</w:t>
      </w:r>
      <w:r w:rsidRPr="006E7AF2">
        <w:t xml:space="preserve"> (</w:t>
      </w:r>
      <w:r>
        <w:rPr>
          <w:lang w:val="en-US"/>
        </w:rPr>
        <w:t>SA</w:t>
      </w:r>
      <w:r>
        <w:t xml:space="preserve">, </w:t>
      </w:r>
      <w:r w:rsidRPr="00A24670">
        <w:rPr>
          <w:lang w:val="en-US"/>
        </w:rPr>
        <w:t>Service</w:t>
      </w:r>
      <w:r w:rsidRPr="006E7AF2">
        <w:t xml:space="preserve"> </w:t>
      </w:r>
      <w:r w:rsidRPr="00A24670">
        <w:rPr>
          <w:lang w:val="en-US"/>
        </w:rPr>
        <w:t>Availability</w:t>
      </w:r>
      <w:r w:rsidRPr="006E7AF2">
        <w:t xml:space="preserve">) – это отношение количества минут в </w:t>
      </w:r>
      <w:r>
        <w:t>О</w:t>
      </w:r>
      <w:r w:rsidRPr="006E7AF2">
        <w:t xml:space="preserve">тчетном </w:t>
      </w:r>
      <w:r>
        <w:t>периоде</w:t>
      </w:r>
      <w:r w:rsidRPr="006E7AF2">
        <w:t xml:space="preserve">, в течение которого Услуга была доступна, к общему количеству минут в </w:t>
      </w:r>
      <w:r>
        <w:t>О</w:t>
      </w:r>
      <w:r w:rsidRPr="006E7AF2">
        <w:t xml:space="preserve">тчетном </w:t>
      </w:r>
      <w:r>
        <w:t>периоде</w:t>
      </w:r>
      <w:r w:rsidRPr="006E7AF2">
        <w:t>, выраженное в процентах.</w:t>
      </w:r>
    </w:p>
    <w:p w:rsidR="006B18C4" w:rsidRPr="00FD0700" w:rsidRDefault="006B18C4" w:rsidP="006B18C4">
      <w:pPr>
        <w:pStyle w:val="af"/>
        <w:keepNext w:val="0"/>
      </w:pPr>
    </w:p>
    <w:p w:rsidR="006B18C4" w:rsidRDefault="006B18C4" w:rsidP="006B18C4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6B18C4">
        <w:rPr>
          <w:rFonts w:ascii="Times New Roman" w:hAnsi="Times New Roman" w:cs="Times New Roman"/>
          <w:b/>
          <w:sz w:val="24"/>
        </w:rPr>
        <w:t>2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6B18C4">
        <w:rPr>
          <w:rFonts w:ascii="Times New Roman" w:hAnsi="Times New Roman" w:cs="Times New Roman"/>
          <w:b/>
          <w:sz w:val="24"/>
        </w:rPr>
        <w:t xml:space="preserve"> ОПРЕДЕЛЕНИЕ НЕИСПРАВНОСТИ И НЕДОСТУПНОСТИ</w:t>
      </w:r>
    </w:p>
    <w:p w:rsidR="006B18C4" w:rsidRPr="006B18C4" w:rsidRDefault="006B18C4" w:rsidP="006B18C4"/>
    <w:p w:rsidR="006B18C4" w:rsidRDefault="006B18C4" w:rsidP="006B18C4">
      <w:pPr>
        <w:pStyle w:val="af"/>
        <w:keepNext w:val="0"/>
      </w:pPr>
      <w:r>
        <w:t>Под неисправностью понимается состояние оборудование сети Исполнителя, которое не обеспечивает или может привести к не обеспечению гарантируемых значений параметров качества Услуги.</w:t>
      </w:r>
    </w:p>
    <w:p w:rsidR="006B18C4" w:rsidRDefault="006B18C4" w:rsidP="006B18C4">
      <w:pPr>
        <w:pStyle w:val="af"/>
        <w:keepNext w:val="0"/>
      </w:pPr>
      <w:r>
        <w:t>Под недоступностью понимается состояние Услуги, когда она не готова к эксплуатации или её эксплуатационные характеристики не соответствуют гарантированным Исполнителем параметрам.</w:t>
      </w:r>
    </w:p>
    <w:p w:rsidR="006B18C4" w:rsidRPr="00A24670" w:rsidRDefault="006B18C4" w:rsidP="006B18C4">
      <w:pPr>
        <w:pStyle w:val="af"/>
        <w:keepNext w:val="0"/>
      </w:pPr>
      <w:r>
        <w:t>Недоступность Услуги</w:t>
      </w:r>
      <w:r w:rsidRPr="00A24670">
        <w:t>, вызванн</w:t>
      </w:r>
      <w:r>
        <w:t>ая</w:t>
      </w:r>
      <w:r w:rsidRPr="00A24670">
        <w:t xml:space="preserve"> любой из перечисленных ниже причин, не явля</w:t>
      </w:r>
      <w:r>
        <w:t>ется</w:t>
      </w:r>
      <w:r w:rsidRPr="00A24670">
        <w:t xml:space="preserve"> основанием для заявления </w:t>
      </w:r>
      <w:r>
        <w:t>Заказчиком</w:t>
      </w:r>
      <w:r w:rsidRPr="00A24670">
        <w:t xml:space="preserve"> своих прав на получение перерасчета оплаты Услуги:</w:t>
      </w:r>
    </w:p>
    <w:p w:rsidR="006B18C4" w:rsidRPr="00B97716" w:rsidRDefault="006B18C4" w:rsidP="006B18C4">
      <w:pPr>
        <w:pStyle w:val="af"/>
        <w:keepNext w:val="0"/>
        <w:numPr>
          <w:ilvl w:val="0"/>
          <w:numId w:val="36"/>
        </w:numPr>
      </w:pPr>
      <w:r w:rsidRPr="00862856">
        <w:t xml:space="preserve">Проведение </w:t>
      </w:r>
      <w:r>
        <w:t>плановых и неотложных ремонтных</w:t>
      </w:r>
      <w:r w:rsidRPr="00862856">
        <w:t xml:space="preserve"> работ, в случае если работы проводятся с </w:t>
      </w:r>
      <w:r w:rsidRPr="00B97716">
        <w:t>уведомлением в сроки, определенные настоящим Соглашением;</w:t>
      </w:r>
    </w:p>
    <w:p w:rsidR="006B18C4" w:rsidRPr="00E10729" w:rsidRDefault="006B18C4" w:rsidP="006B18C4">
      <w:pPr>
        <w:pStyle w:val="af"/>
        <w:keepNext w:val="0"/>
        <w:numPr>
          <w:ilvl w:val="0"/>
          <w:numId w:val="36"/>
        </w:numPr>
      </w:pPr>
      <w:r w:rsidRPr="00E10729">
        <w:t xml:space="preserve">Время, затраченное </w:t>
      </w:r>
      <w:r>
        <w:t>Исполнителем</w:t>
      </w:r>
      <w:r w:rsidRPr="00E10729">
        <w:t xml:space="preserve"> на получение доступа к </w:t>
      </w:r>
      <w:r>
        <w:t>О</w:t>
      </w:r>
      <w:r w:rsidRPr="00E10729">
        <w:t>борудованию</w:t>
      </w:r>
      <w:r>
        <w:t xml:space="preserve"> Исполнителя</w:t>
      </w:r>
      <w:r w:rsidRPr="00E10729">
        <w:t xml:space="preserve">, расположенному на </w:t>
      </w:r>
      <w:r>
        <w:t>Объекте Заказчика</w:t>
      </w:r>
      <w:r w:rsidRPr="00E10729">
        <w:t>;</w:t>
      </w:r>
    </w:p>
    <w:p w:rsidR="006B18C4" w:rsidRPr="00E10729" w:rsidRDefault="006B18C4" w:rsidP="006B18C4">
      <w:pPr>
        <w:pStyle w:val="af"/>
        <w:keepNext w:val="0"/>
        <w:numPr>
          <w:ilvl w:val="0"/>
          <w:numId w:val="36"/>
        </w:numPr>
      </w:pPr>
      <w:r w:rsidRPr="00E10729">
        <w:t xml:space="preserve">Перерывы в оказании Услуги, вызванные согласованной с </w:t>
      </w:r>
      <w:r>
        <w:t>Заказчиком</w:t>
      </w:r>
      <w:r w:rsidRPr="00E10729">
        <w:t xml:space="preserve"> приостановкой или прекращением предоставления Услуги;</w:t>
      </w:r>
    </w:p>
    <w:p w:rsidR="006B18C4" w:rsidRPr="00E10729" w:rsidRDefault="006B18C4" w:rsidP="006B18C4">
      <w:pPr>
        <w:pStyle w:val="af"/>
        <w:keepNext w:val="0"/>
        <w:numPr>
          <w:ilvl w:val="0"/>
          <w:numId w:val="36"/>
        </w:numPr>
      </w:pPr>
      <w:r w:rsidRPr="00E10729">
        <w:t xml:space="preserve">Перерывы в предоставлении Услуги, вызванные умышленными или неумышленными действиями </w:t>
      </w:r>
      <w:r>
        <w:t>Заказчика</w:t>
      </w:r>
      <w:r w:rsidRPr="00E10729">
        <w:t>;</w:t>
      </w:r>
    </w:p>
    <w:p w:rsidR="006B18C4" w:rsidRPr="00E10729" w:rsidRDefault="006B18C4" w:rsidP="006B18C4">
      <w:pPr>
        <w:pStyle w:val="af"/>
        <w:keepNext w:val="0"/>
        <w:numPr>
          <w:ilvl w:val="0"/>
          <w:numId w:val="36"/>
        </w:numPr>
      </w:pPr>
      <w:r w:rsidRPr="00E10729">
        <w:t xml:space="preserve">Перерывы в предоставлении Услуги и задержки в восстановлении работоспособности Услуги, вызванные отказом или неспособностью </w:t>
      </w:r>
      <w:r>
        <w:t>Заказчика</w:t>
      </w:r>
      <w:r w:rsidRPr="00E10729">
        <w:t xml:space="preserve"> обеспечить содействие сотрудникам </w:t>
      </w:r>
      <w:r>
        <w:t>Исполнителя</w:t>
      </w:r>
      <w:r w:rsidRPr="00E10729">
        <w:t xml:space="preserve"> в установлении и устранении неисправностей;</w:t>
      </w:r>
    </w:p>
    <w:p w:rsidR="006B18C4" w:rsidRDefault="006B18C4" w:rsidP="006B18C4">
      <w:pPr>
        <w:pStyle w:val="af"/>
        <w:keepNext w:val="0"/>
        <w:numPr>
          <w:ilvl w:val="0"/>
          <w:numId w:val="36"/>
        </w:numPr>
      </w:pPr>
      <w:r>
        <w:t>Форс-мажор.</w:t>
      </w:r>
    </w:p>
    <w:p w:rsidR="00CC01C1" w:rsidRDefault="00CC01C1" w:rsidP="00CC01C1">
      <w:pPr>
        <w:pStyle w:val="af"/>
        <w:keepNext w:val="0"/>
        <w:ind w:left="1817" w:firstLine="0"/>
      </w:pPr>
    </w:p>
    <w:p w:rsidR="006B18C4" w:rsidRDefault="006B18C4" w:rsidP="006B18C4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6B18C4">
        <w:rPr>
          <w:rFonts w:ascii="Times New Roman" w:hAnsi="Times New Roman" w:cs="Times New Roman"/>
          <w:b/>
          <w:sz w:val="24"/>
        </w:rPr>
        <w:t>3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6B18C4">
        <w:rPr>
          <w:rFonts w:ascii="Times New Roman" w:hAnsi="Times New Roman" w:cs="Times New Roman"/>
          <w:b/>
          <w:sz w:val="24"/>
        </w:rPr>
        <w:t xml:space="preserve"> ПРОЦЕДУРА ВЗАИМОДЕЙСТВИЯ СТОРОН ПРИ ВЫЯВЛЕНИИ НЕИСПРАВНОСТЕЙ</w:t>
      </w:r>
    </w:p>
    <w:p w:rsidR="00CC01C1" w:rsidRPr="00CC01C1" w:rsidRDefault="00CC01C1" w:rsidP="00CC01C1"/>
    <w:p w:rsidR="006B18C4" w:rsidRDefault="006B18C4" w:rsidP="006B18C4">
      <w:pPr>
        <w:pStyle w:val="af"/>
        <w:keepNext w:val="0"/>
      </w:pPr>
      <w:r w:rsidRPr="00CC01C1">
        <w:rPr>
          <w:b/>
        </w:rPr>
        <w:t>3.1.</w:t>
      </w:r>
      <w:r w:rsidRPr="003575AB">
        <w:t xml:space="preserve"> </w:t>
      </w:r>
      <w:r w:rsidRPr="00BB4049">
        <w:rPr>
          <w:b/>
          <w:bCs/>
        </w:rPr>
        <w:t>Язык</w:t>
      </w:r>
    </w:p>
    <w:p w:rsidR="006B18C4" w:rsidRPr="0007217C" w:rsidRDefault="006B18C4" w:rsidP="006B18C4">
      <w:pPr>
        <w:pStyle w:val="af"/>
        <w:keepNext w:val="0"/>
      </w:pPr>
      <w:r w:rsidRPr="0007217C">
        <w:t xml:space="preserve">Обмен информацией между </w:t>
      </w:r>
      <w:r>
        <w:t xml:space="preserve">Заказчиком и Исполнителем </w:t>
      </w:r>
      <w:r w:rsidRPr="0007217C">
        <w:t xml:space="preserve">в отношении составления отчетов о неисправностях осуществляется на </w:t>
      </w:r>
      <w:r w:rsidR="00CC01C1">
        <w:t xml:space="preserve">русском </w:t>
      </w:r>
      <w:r w:rsidRPr="0007217C">
        <w:t>языке.</w:t>
      </w:r>
    </w:p>
    <w:p w:rsidR="006B18C4" w:rsidRPr="00BB4049" w:rsidRDefault="006B18C4" w:rsidP="006B18C4">
      <w:pPr>
        <w:pStyle w:val="af"/>
        <w:keepNext w:val="0"/>
        <w:rPr>
          <w:b/>
          <w:bCs/>
        </w:rPr>
      </w:pPr>
      <w:r w:rsidRPr="00CC01C1">
        <w:rPr>
          <w:b/>
        </w:rPr>
        <w:t>3.2.</w:t>
      </w:r>
      <w:r w:rsidRPr="003575AB">
        <w:t xml:space="preserve"> </w:t>
      </w:r>
      <w:r w:rsidRPr="00BB4049">
        <w:rPr>
          <w:b/>
          <w:bCs/>
        </w:rPr>
        <w:t xml:space="preserve">Неисправности, выявленные силами </w:t>
      </w:r>
      <w:r>
        <w:rPr>
          <w:b/>
          <w:bCs/>
        </w:rPr>
        <w:t>Исполнителя</w:t>
      </w:r>
    </w:p>
    <w:p w:rsidR="006B18C4" w:rsidRPr="00B43FCC" w:rsidRDefault="006B18C4" w:rsidP="006B18C4">
      <w:pPr>
        <w:pStyle w:val="af"/>
        <w:keepNext w:val="0"/>
        <w:rPr>
          <w:b/>
          <w:bCs/>
        </w:rPr>
      </w:pPr>
      <w:r w:rsidRPr="009D30D3">
        <w:t>В случае обнаружения силами Исполнителя какой-либо неисправности в оказании Услуги, Исполнитель регистрирует неисправность и принимает меры по ее устранению, а также оперативно направляет уведомление об обнаруженной неисправности Заказчику не позднее 1 (одного) часа с момента обнаружения неисправности, в соответствии с контактными данными, указанными в Разделе 9 настоящего Соглашения.</w:t>
      </w:r>
    </w:p>
    <w:p w:rsidR="006B18C4" w:rsidRPr="003575AB" w:rsidRDefault="006B18C4" w:rsidP="006B18C4">
      <w:pPr>
        <w:pStyle w:val="af"/>
        <w:keepNext w:val="0"/>
      </w:pPr>
      <w:r w:rsidRPr="003575AB">
        <w:t xml:space="preserve">В уведомлении, направленном </w:t>
      </w:r>
      <w:r>
        <w:t>Заказчику</w:t>
      </w:r>
      <w:r w:rsidRPr="003575AB">
        <w:t>, указывается номер зарегистрированной неисправности, время обнаружения и краткое описание неисправности.</w:t>
      </w:r>
    </w:p>
    <w:p w:rsidR="006B18C4" w:rsidRPr="00BB4049" w:rsidRDefault="006B18C4" w:rsidP="006B18C4">
      <w:pPr>
        <w:pStyle w:val="af"/>
        <w:keepNext w:val="0"/>
        <w:rPr>
          <w:b/>
          <w:bCs/>
        </w:rPr>
      </w:pPr>
      <w:r w:rsidRPr="00CC01C1">
        <w:rPr>
          <w:b/>
        </w:rPr>
        <w:t>3.3.</w:t>
      </w:r>
      <w:r w:rsidRPr="003575AB">
        <w:t xml:space="preserve"> </w:t>
      </w:r>
      <w:r w:rsidRPr="00BB4049">
        <w:rPr>
          <w:b/>
          <w:bCs/>
        </w:rPr>
        <w:t xml:space="preserve">Неисправности, выявленные силами </w:t>
      </w:r>
      <w:r>
        <w:rPr>
          <w:b/>
          <w:bCs/>
        </w:rPr>
        <w:t>Заказчика</w:t>
      </w:r>
    </w:p>
    <w:p w:rsidR="006B18C4" w:rsidRPr="009A6F5B" w:rsidRDefault="006B18C4" w:rsidP="006B18C4">
      <w:pPr>
        <w:pStyle w:val="af"/>
        <w:keepNext w:val="0"/>
      </w:pPr>
      <w:r w:rsidRPr="003575AB">
        <w:t xml:space="preserve">В случае обнаружения </w:t>
      </w:r>
      <w:r>
        <w:t>Заказчиком</w:t>
      </w:r>
      <w:r w:rsidRPr="003575AB">
        <w:t xml:space="preserve"> какой-либо неисправности в работе Услуги, он информирует о наличии неисправности </w:t>
      </w:r>
      <w:r>
        <w:t>Исполнителя по контактным данным</w:t>
      </w:r>
      <w:r w:rsidRPr="00A8282B">
        <w:t xml:space="preserve">, </w:t>
      </w:r>
      <w:r>
        <w:t>указанным в Разделе 9 настоящего Соглашения</w:t>
      </w:r>
      <w:r w:rsidRPr="009A6F5B">
        <w:t xml:space="preserve">. Информация предоставляется устно по телефону с последующим уведомлением по электронной почте и/или по факсу. </w:t>
      </w:r>
    </w:p>
    <w:p w:rsidR="006B18C4" w:rsidRDefault="006B18C4" w:rsidP="006B18C4">
      <w:pPr>
        <w:pStyle w:val="af"/>
        <w:keepNext w:val="0"/>
      </w:pPr>
      <w:r>
        <w:t>Исполнитель</w:t>
      </w:r>
      <w:r w:rsidRPr="009A6F5B">
        <w:t xml:space="preserve"> регистрирует неисправность, принимает меры по ее устранению и в течение 1 (одного) часа сообщает </w:t>
      </w:r>
      <w:r>
        <w:t>Заказчику</w:t>
      </w:r>
      <w:r w:rsidRPr="009A6F5B">
        <w:t xml:space="preserve"> номер зарегистрированной неисправности, время регистрации неисправности </w:t>
      </w:r>
      <w:r>
        <w:t>с</w:t>
      </w:r>
      <w:r w:rsidRPr="009A6F5B">
        <w:t xml:space="preserve"> кратк</w:t>
      </w:r>
      <w:r>
        <w:t>им</w:t>
      </w:r>
      <w:r w:rsidRPr="009A6F5B">
        <w:t xml:space="preserve"> описанием </w:t>
      </w:r>
      <w:r w:rsidRPr="009D30D3">
        <w:t>неисправности. Уведомление направляется  по электронной почте и/или по факсу.</w:t>
      </w:r>
    </w:p>
    <w:p w:rsidR="00CC01C1" w:rsidRPr="009D30D3" w:rsidRDefault="00CC01C1" w:rsidP="006B18C4">
      <w:pPr>
        <w:pStyle w:val="af"/>
        <w:keepNext w:val="0"/>
      </w:pPr>
    </w:p>
    <w:p w:rsidR="006B18C4" w:rsidRDefault="006B18C4" w:rsidP="00CC01C1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CC01C1">
        <w:rPr>
          <w:rFonts w:ascii="Times New Roman" w:hAnsi="Times New Roman" w:cs="Times New Roman"/>
          <w:b/>
          <w:sz w:val="24"/>
        </w:rPr>
        <w:t>4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CC01C1">
        <w:rPr>
          <w:rFonts w:ascii="Times New Roman" w:hAnsi="Times New Roman" w:cs="Times New Roman"/>
          <w:b/>
          <w:sz w:val="24"/>
        </w:rPr>
        <w:t xml:space="preserve"> ПРОЦЕДУРА УСТРАНЕНИЯ НЕИСПРАВНОСТЕЙ И ПРОВЕДЕНИЯ РЕМОНТНЫХ РАБОТ</w:t>
      </w:r>
    </w:p>
    <w:p w:rsidR="00CC01C1" w:rsidRPr="00CC01C1" w:rsidRDefault="00CC01C1" w:rsidP="00CC01C1"/>
    <w:p w:rsidR="006B18C4" w:rsidRPr="007D0584" w:rsidRDefault="006B18C4" w:rsidP="006B18C4">
      <w:pPr>
        <w:pStyle w:val="af"/>
        <w:keepNext w:val="0"/>
      </w:pPr>
      <w:r w:rsidRPr="00DE0C61">
        <w:t xml:space="preserve">После выявления неисправности </w:t>
      </w:r>
      <w:r>
        <w:t>Исполнителем</w:t>
      </w:r>
      <w:r w:rsidRPr="00DE0C61">
        <w:t xml:space="preserve"> или сообщения о неисправности </w:t>
      </w:r>
      <w:r>
        <w:t>Заказчиком</w:t>
      </w:r>
      <w:r w:rsidRPr="00DE0C61">
        <w:t xml:space="preserve">, </w:t>
      </w:r>
      <w:r>
        <w:t>Исполнитель</w:t>
      </w:r>
      <w:r w:rsidRPr="00DE0C61">
        <w:t xml:space="preserve"> проводит анализ неисправности, затем, при необходимости, отключает Услугу, подлежащую ремонту; локализует неисправность, при возможности, переключает </w:t>
      </w:r>
      <w:r>
        <w:t>Заказчика</w:t>
      </w:r>
      <w:r w:rsidRPr="00DE0C61">
        <w:t xml:space="preserve"> на резервный канал и начинает ремонтные работы</w:t>
      </w:r>
      <w:r>
        <w:t>.</w:t>
      </w:r>
    </w:p>
    <w:p w:rsidR="006B18C4" w:rsidRPr="00DE0C61" w:rsidRDefault="006B18C4" w:rsidP="006B18C4">
      <w:pPr>
        <w:pStyle w:val="af"/>
        <w:keepNext w:val="0"/>
      </w:pPr>
      <w:r>
        <w:t xml:space="preserve">Исполнитель по запросу </w:t>
      </w:r>
      <w:r w:rsidRPr="00DE0C61">
        <w:t xml:space="preserve">информирует </w:t>
      </w:r>
      <w:r>
        <w:t>Заказчика</w:t>
      </w:r>
      <w:r w:rsidRPr="00DE0C61">
        <w:t xml:space="preserve"> о характере неисправности, принятых мерах, предположительных сроках ремонта и возможности переключения на резерв.</w:t>
      </w:r>
    </w:p>
    <w:p w:rsidR="006B18C4" w:rsidRDefault="006B18C4" w:rsidP="006B18C4">
      <w:pPr>
        <w:pStyle w:val="af"/>
        <w:keepNext w:val="0"/>
      </w:pPr>
      <w:r>
        <w:t>Неисправность считается устраненной, когда Услуга готова к эксплуатации и её эксплуатационные характеристики соответствуют гарантированным Исполнителем параметрам.</w:t>
      </w:r>
    </w:p>
    <w:p w:rsidR="006B18C4" w:rsidRDefault="006B18C4" w:rsidP="006B18C4">
      <w:pPr>
        <w:pStyle w:val="af"/>
        <w:keepNext w:val="0"/>
      </w:pPr>
      <w:r>
        <w:t xml:space="preserve">Устранив неисправность, Исполнитель информирует об этом Заказчика. В течение </w:t>
      </w:r>
      <w:r w:rsidRPr="002353F2">
        <w:t>2 (двух) часов с</w:t>
      </w:r>
      <w:r>
        <w:t xml:space="preserve"> момента получения информации об устранении неисправности, ответственный сотрудник Заказчика, указанный </w:t>
      </w:r>
      <w:r w:rsidRPr="00FD0700">
        <w:t xml:space="preserve">в </w:t>
      </w:r>
      <w:r w:rsidRPr="009A6F5B">
        <w:t>Разделе 9 настоящего Соглашения</w:t>
      </w:r>
      <w:r w:rsidRPr="00FD0700">
        <w:t>, предоставляет подтверждение устранения неисправности путем отправки сообщения на электронный</w:t>
      </w:r>
      <w:r>
        <w:t xml:space="preserve"> адрес Исполнителя, указанный в</w:t>
      </w:r>
      <w:r w:rsidRPr="009A6F5B">
        <w:t xml:space="preserve"> Разделе 9 настоящего Соглашения</w:t>
      </w:r>
      <w:r>
        <w:t xml:space="preserve"> или информирует Исполнителя о причинах, по которым он отказывается подтвердить устранение неисправности. Если Заказчик не представляет указанное уведомление в течение 2 часов, неисправность считается устраненной.</w:t>
      </w:r>
    </w:p>
    <w:p w:rsidR="006B18C4" w:rsidRPr="00DE0C61" w:rsidRDefault="006B18C4" w:rsidP="006B18C4">
      <w:pPr>
        <w:pStyle w:val="af"/>
        <w:keepNext w:val="0"/>
      </w:pPr>
      <w:r w:rsidRPr="00DE0C61">
        <w:t>Письменное уведомление об устранении неисправности направл</w:t>
      </w:r>
      <w:r>
        <w:t>яется</w:t>
      </w:r>
      <w:r w:rsidRPr="00DE0C61">
        <w:t xml:space="preserve"> </w:t>
      </w:r>
      <w:r>
        <w:t>Заказчику</w:t>
      </w:r>
      <w:r w:rsidRPr="00DE0C61">
        <w:t xml:space="preserve"> на электронный адрес ответственного лица указанного </w:t>
      </w:r>
      <w:r>
        <w:t>в</w:t>
      </w:r>
      <w:r w:rsidRPr="009A6F5B">
        <w:t xml:space="preserve"> Разделе 9 настоящего Соглашения</w:t>
      </w:r>
      <w:r w:rsidRPr="00DE0C61">
        <w:t xml:space="preserve"> в течение 3 (трех) рабочих дней. В уведомлении должна содержаться следующая информация:</w:t>
      </w:r>
    </w:p>
    <w:p w:rsidR="006B18C4" w:rsidRPr="00FD2BF2" w:rsidRDefault="006B18C4" w:rsidP="006B18C4">
      <w:pPr>
        <w:pStyle w:val="af"/>
        <w:keepNext w:val="0"/>
        <w:numPr>
          <w:ilvl w:val="0"/>
          <w:numId w:val="35"/>
        </w:numPr>
      </w:pPr>
      <w:r w:rsidRPr="00FD2BF2">
        <w:t>Регистрационный номер неисправности;</w:t>
      </w:r>
    </w:p>
    <w:p w:rsidR="006B18C4" w:rsidRPr="00294C3E" w:rsidRDefault="006B18C4" w:rsidP="006B18C4">
      <w:pPr>
        <w:pStyle w:val="af"/>
        <w:keepNext w:val="0"/>
        <w:numPr>
          <w:ilvl w:val="0"/>
          <w:numId w:val="35"/>
        </w:numPr>
      </w:pPr>
      <w:r>
        <w:t>Время выявления неисправности</w:t>
      </w:r>
      <w:r>
        <w:rPr>
          <w:lang w:val="en-US"/>
        </w:rPr>
        <w:t>;</w:t>
      </w:r>
    </w:p>
    <w:p w:rsidR="006B18C4" w:rsidRDefault="006B18C4" w:rsidP="006B18C4">
      <w:pPr>
        <w:pStyle w:val="af"/>
        <w:keepNext w:val="0"/>
        <w:numPr>
          <w:ilvl w:val="0"/>
          <w:numId w:val="35"/>
        </w:numPr>
      </w:pPr>
      <w:r>
        <w:t>Время устранения неисправности</w:t>
      </w:r>
      <w:r>
        <w:rPr>
          <w:lang w:val="en-US"/>
        </w:rPr>
        <w:t>;</w:t>
      </w:r>
    </w:p>
    <w:p w:rsidR="006B18C4" w:rsidRPr="00FD2BF2" w:rsidRDefault="006B18C4" w:rsidP="006B18C4">
      <w:pPr>
        <w:pStyle w:val="af"/>
        <w:keepNext w:val="0"/>
        <w:numPr>
          <w:ilvl w:val="0"/>
          <w:numId w:val="35"/>
        </w:numPr>
      </w:pPr>
      <w:r w:rsidRPr="00FD2BF2">
        <w:t>Продолжительность неисправности по времени;</w:t>
      </w:r>
    </w:p>
    <w:p w:rsidR="006B18C4" w:rsidRPr="00FD2BF2" w:rsidRDefault="006B18C4" w:rsidP="006B18C4">
      <w:pPr>
        <w:pStyle w:val="af"/>
        <w:keepNext w:val="0"/>
        <w:numPr>
          <w:ilvl w:val="0"/>
          <w:numId w:val="35"/>
        </w:numPr>
      </w:pPr>
      <w:r w:rsidRPr="00FD2BF2">
        <w:t>Причина неисправности;</w:t>
      </w:r>
    </w:p>
    <w:p w:rsidR="006B18C4" w:rsidRPr="00FD2BF2" w:rsidRDefault="006B18C4" w:rsidP="006B18C4">
      <w:pPr>
        <w:pStyle w:val="af"/>
        <w:keepNext w:val="0"/>
        <w:numPr>
          <w:ilvl w:val="0"/>
          <w:numId w:val="35"/>
        </w:numPr>
      </w:pPr>
      <w:r w:rsidRPr="00FD2BF2">
        <w:t>Фамилия ответственного за составление уведомления</w:t>
      </w:r>
      <w:r w:rsidR="00CC01C1">
        <w:t>;</w:t>
      </w:r>
    </w:p>
    <w:p w:rsidR="006B18C4" w:rsidRPr="00FD2BF2" w:rsidRDefault="006B18C4" w:rsidP="006B18C4">
      <w:pPr>
        <w:pStyle w:val="af"/>
        <w:keepNext w:val="0"/>
        <w:numPr>
          <w:ilvl w:val="0"/>
          <w:numId w:val="35"/>
        </w:numPr>
      </w:pPr>
      <w:r w:rsidRPr="00FD2BF2">
        <w:t>Время отправки уведомления</w:t>
      </w:r>
      <w:r>
        <w:t>.</w:t>
      </w:r>
    </w:p>
    <w:p w:rsidR="006B18C4" w:rsidRDefault="006B18C4" w:rsidP="006B18C4">
      <w:pPr>
        <w:pStyle w:val="af"/>
        <w:keepNext w:val="0"/>
      </w:pPr>
      <w:r w:rsidRPr="00DE0C61">
        <w:t xml:space="preserve">Уведомление об устранении неисправности используется </w:t>
      </w:r>
      <w:r>
        <w:t>Заказчиком</w:t>
      </w:r>
      <w:r w:rsidRPr="00DE0C61">
        <w:t xml:space="preserve"> для заявления своих прав на получение перерасчета оплаты Услуги </w:t>
      </w:r>
      <w:r w:rsidRPr="00BB4049">
        <w:t>согласно п. 7. настоящего</w:t>
      </w:r>
      <w:r w:rsidRPr="00DE0C61">
        <w:t xml:space="preserve"> Соглашения</w:t>
      </w:r>
      <w:r>
        <w:t>.</w:t>
      </w:r>
    </w:p>
    <w:p w:rsidR="00CC01C1" w:rsidRDefault="00CC01C1" w:rsidP="006B18C4">
      <w:pPr>
        <w:pStyle w:val="af"/>
        <w:keepNext w:val="0"/>
      </w:pPr>
    </w:p>
    <w:p w:rsidR="006B18C4" w:rsidRDefault="006B18C4" w:rsidP="00CC01C1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CC01C1">
        <w:rPr>
          <w:rFonts w:ascii="Times New Roman" w:hAnsi="Times New Roman" w:cs="Times New Roman"/>
          <w:b/>
          <w:sz w:val="24"/>
        </w:rPr>
        <w:t>5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CC01C1">
        <w:rPr>
          <w:rFonts w:ascii="Times New Roman" w:hAnsi="Times New Roman" w:cs="Times New Roman"/>
          <w:b/>
          <w:sz w:val="24"/>
        </w:rPr>
        <w:t xml:space="preserve"> ПРИОРИТЕТЫ НЕИСПРАВНОСТЕЙ</w:t>
      </w:r>
    </w:p>
    <w:p w:rsidR="00CC01C1" w:rsidRPr="00CC01C1" w:rsidRDefault="00CC01C1" w:rsidP="00CC01C1"/>
    <w:p w:rsidR="006B18C4" w:rsidRPr="00DE0C61" w:rsidRDefault="006B18C4" w:rsidP="006B18C4">
      <w:pPr>
        <w:pStyle w:val="af"/>
        <w:keepNext w:val="0"/>
      </w:pPr>
      <w:r w:rsidRPr="00DE0C61">
        <w:t xml:space="preserve">Неисправности подразделяются на четыре приоритета по степени срочности их </w:t>
      </w:r>
      <w:r>
        <w:t>устранения</w:t>
      </w:r>
      <w:r w:rsidRPr="00DE0C61">
        <w:t>:</w:t>
      </w:r>
    </w:p>
    <w:p w:rsidR="006B18C4" w:rsidRPr="006E7AF2" w:rsidRDefault="006B18C4" w:rsidP="006B18C4">
      <w:pPr>
        <w:pStyle w:val="af"/>
        <w:keepNext w:val="0"/>
      </w:pPr>
      <w:r w:rsidRPr="006E7AF2">
        <w:rPr>
          <w:u w:val="single"/>
        </w:rPr>
        <w:t>Первый приоритет</w:t>
      </w:r>
      <w:r w:rsidRPr="006E7AF2">
        <w:t xml:space="preserve">: </w:t>
      </w:r>
      <w:r w:rsidRPr="0043575D">
        <w:t xml:space="preserve">авария – полное прерывание в предоставлении Услуги, продолжительностью более 15 минут, вызванное неисправностями на сети и/или оборудовании </w:t>
      </w:r>
      <w:r>
        <w:t>Исполнителя</w:t>
      </w:r>
      <w:r w:rsidRPr="0043575D">
        <w:t>.</w:t>
      </w:r>
      <w:r w:rsidRPr="006E7AF2">
        <w:t xml:space="preserve"> </w:t>
      </w:r>
    </w:p>
    <w:p w:rsidR="006B18C4" w:rsidRPr="006E7AF2" w:rsidRDefault="006B18C4" w:rsidP="006B18C4">
      <w:pPr>
        <w:pStyle w:val="af"/>
        <w:keepNext w:val="0"/>
      </w:pPr>
      <w:r w:rsidRPr="006E7AF2">
        <w:rPr>
          <w:u w:val="single"/>
        </w:rPr>
        <w:t>Второй приоритет</w:t>
      </w:r>
      <w:r w:rsidRPr="006E7AF2">
        <w:t xml:space="preserve">: </w:t>
      </w:r>
      <w:r w:rsidRPr="0043575D">
        <w:t>предаварийное состояние – периодически возникающие прерывания в предоставлении Услуги, продолжительностью не более 15 минут, возникающие с периодичностью не более 1 раза в 1 час.</w:t>
      </w:r>
    </w:p>
    <w:p w:rsidR="006B18C4" w:rsidRDefault="006B18C4" w:rsidP="006B18C4">
      <w:pPr>
        <w:pStyle w:val="af"/>
        <w:keepNext w:val="0"/>
      </w:pPr>
      <w:r>
        <w:rPr>
          <w:u w:val="single"/>
        </w:rPr>
        <w:t>Третий</w:t>
      </w:r>
      <w:r w:rsidRPr="006E7AF2">
        <w:rPr>
          <w:u w:val="single"/>
        </w:rPr>
        <w:t xml:space="preserve"> приоритет</w:t>
      </w:r>
      <w:r w:rsidRPr="006E7AF2">
        <w:t xml:space="preserve">: </w:t>
      </w:r>
      <w:r w:rsidRPr="0043575D">
        <w:t>любые возникающие неисправности, не приводящие к прерыванию предоставления Услуги, но влияющие на параметры качества сервиса (QoS), при которых параметры услуги не соответствуют требуемому качеству обслуживания</w:t>
      </w:r>
      <w:r w:rsidRPr="006E7AF2">
        <w:t>.</w:t>
      </w:r>
    </w:p>
    <w:p w:rsidR="006B18C4" w:rsidRPr="006E7AF2" w:rsidRDefault="006B18C4" w:rsidP="006B18C4">
      <w:pPr>
        <w:pStyle w:val="af"/>
        <w:keepNext w:val="0"/>
      </w:pPr>
      <w:r w:rsidRPr="0043575D">
        <w:rPr>
          <w:u w:val="single"/>
        </w:rPr>
        <w:t>Четвертый приоритет</w:t>
      </w:r>
      <w:r>
        <w:t xml:space="preserve">: </w:t>
      </w:r>
      <w:r w:rsidRPr="0043575D">
        <w:t xml:space="preserve">обращения </w:t>
      </w:r>
      <w:r>
        <w:t>Заказчика по техническим вопросам, связанным</w:t>
      </w:r>
      <w:r w:rsidRPr="0043575D">
        <w:t xml:space="preserve"> с предоставлением Услуги, за исключением обращений по неисправностям первого, второго и третьего приоритетов.</w:t>
      </w:r>
    </w:p>
    <w:p w:rsidR="006B18C4" w:rsidRDefault="006B18C4" w:rsidP="006B18C4">
      <w:pPr>
        <w:pStyle w:val="af"/>
        <w:keepNext w:val="0"/>
      </w:pPr>
      <w:r w:rsidRPr="006E7AF2">
        <w:t xml:space="preserve">Продолжительность устранения неисправности, а также периодичность информирования </w:t>
      </w:r>
      <w:r>
        <w:t>Исполнителем Заказчика</w:t>
      </w:r>
      <w:r w:rsidRPr="006E7AF2">
        <w:t xml:space="preserve"> о ходе устранения неисправности, указаны в Таблице </w:t>
      </w:r>
      <w:r>
        <w:t>№1.</w:t>
      </w:r>
    </w:p>
    <w:p w:rsidR="006B18C4" w:rsidRPr="00BB097D" w:rsidRDefault="006B18C4" w:rsidP="006B18C4">
      <w:pPr>
        <w:spacing w:after="120"/>
        <w:ind w:firstLine="454"/>
        <w:jc w:val="both"/>
        <w:rPr>
          <w:b/>
          <w:bCs/>
          <w:u w:val="single"/>
        </w:rPr>
      </w:pPr>
      <w:r w:rsidRPr="00A432F8">
        <w:rPr>
          <w:b/>
          <w:bCs/>
          <w:u w:val="single"/>
        </w:rPr>
        <w:t>Таблица №1 Продолжительность устранения неисправности:</w:t>
      </w:r>
    </w:p>
    <w:tbl>
      <w:tblPr>
        <w:tblpPr w:leftFromText="180" w:rightFromText="180" w:vertAnchor="text" w:horzAnchor="margin" w:tblpY="1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634"/>
        <w:gridCol w:w="2355"/>
        <w:gridCol w:w="2802"/>
        <w:gridCol w:w="3062"/>
      </w:tblGrid>
      <w:tr w:rsidR="006B18C4" w:rsidTr="003C0BE0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pPr>
              <w:rPr>
                <w:b/>
                <w:bCs/>
              </w:rPr>
            </w:pPr>
            <w:r w:rsidRPr="006E7AF2">
              <w:rPr>
                <w:b/>
                <w:bCs/>
                <w:sz w:val="22"/>
                <w:szCs w:val="22"/>
              </w:rPr>
              <w:t>Приоритет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pPr>
              <w:rPr>
                <w:b/>
                <w:bCs/>
              </w:rPr>
            </w:pPr>
            <w:r w:rsidRPr="006E7AF2">
              <w:rPr>
                <w:b/>
                <w:bCs/>
                <w:sz w:val="22"/>
                <w:szCs w:val="22"/>
              </w:rPr>
              <w:t>Продолжительность устранения неисправности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pPr>
              <w:rPr>
                <w:b/>
                <w:bCs/>
              </w:rPr>
            </w:pPr>
            <w:r w:rsidRPr="006E7AF2">
              <w:rPr>
                <w:b/>
                <w:bCs/>
                <w:sz w:val="22"/>
                <w:szCs w:val="22"/>
              </w:rPr>
              <w:t xml:space="preserve">Периодичность информирования </w:t>
            </w:r>
            <w:r w:rsidRPr="00AE1B4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Заказчика</w:t>
            </w:r>
            <w:r w:rsidRPr="00AE1B40">
              <w:rPr>
                <w:b/>
                <w:bCs/>
                <w:sz w:val="22"/>
                <w:szCs w:val="22"/>
              </w:rPr>
              <w:t xml:space="preserve"> </w:t>
            </w:r>
            <w:r w:rsidRPr="006E7AF2">
              <w:rPr>
                <w:b/>
                <w:bCs/>
                <w:sz w:val="22"/>
                <w:szCs w:val="22"/>
              </w:rPr>
              <w:t>о</w:t>
            </w:r>
          </w:p>
          <w:p w:rsidR="006B18C4" w:rsidRPr="006E7AF2" w:rsidRDefault="006B18C4" w:rsidP="003C0BE0">
            <w:pPr>
              <w:rPr>
                <w:b/>
                <w:bCs/>
              </w:rPr>
            </w:pPr>
            <w:r w:rsidRPr="006E7AF2">
              <w:rPr>
                <w:b/>
                <w:bCs/>
                <w:sz w:val="22"/>
                <w:szCs w:val="22"/>
              </w:rPr>
              <w:t>ходе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Время</w:t>
            </w:r>
            <w:r w:rsidRPr="006E7AF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проведения работ</w:t>
            </w:r>
          </w:p>
          <w:p w:rsidR="006B18C4" w:rsidRPr="006E7AF2" w:rsidRDefault="006B18C4" w:rsidP="003C0BE0">
            <w:pPr>
              <w:rPr>
                <w:b/>
                <w:bCs/>
              </w:rPr>
            </w:pPr>
            <w:r w:rsidRPr="006E7AF2">
              <w:rPr>
                <w:b/>
                <w:bCs/>
                <w:sz w:val="22"/>
                <w:szCs w:val="22"/>
              </w:rPr>
              <w:t>(время Московское)</w:t>
            </w:r>
          </w:p>
        </w:tc>
      </w:tr>
      <w:tr w:rsidR="006B18C4" w:rsidTr="003C0BE0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Первый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 xml:space="preserve">Не более </w:t>
            </w:r>
            <w:r>
              <w:rPr>
                <w:sz w:val="22"/>
                <w:szCs w:val="22"/>
              </w:rPr>
              <w:t>4</w:t>
            </w:r>
            <w:r w:rsidRPr="006E7AF2">
              <w:rPr>
                <w:sz w:val="22"/>
                <w:szCs w:val="22"/>
              </w:rPr>
              <w:t xml:space="preserve"> часов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 xml:space="preserve">По запросу </w:t>
            </w:r>
            <w:r w:rsidRPr="00B26E6B">
              <w:rPr>
                <w:sz w:val="22"/>
                <w:szCs w:val="22"/>
              </w:rPr>
              <w:t>Заказчика</w:t>
            </w:r>
            <w:r w:rsidRPr="006E7AF2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Круглосуточно</w:t>
            </w:r>
          </w:p>
        </w:tc>
      </w:tr>
      <w:tr w:rsidR="006B18C4" w:rsidTr="003C0BE0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Второй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Не более 8 часов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 xml:space="preserve">По запросу </w:t>
            </w:r>
            <w:r w:rsidRPr="00B26E6B">
              <w:rPr>
                <w:sz w:val="22"/>
                <w:szCs w:val="22"/>
              </w:rPr>
              <w:t>Заказчика</w:t>
            </w:r>
            <w:r w:rsidRPr="006E7AF2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Ежедневно с 9:00 до 18:00</w:t>
            </w:r>
          </w:p>
        </w:tc>
      </w:tr>
      <w:tr w:rsidR="006B18C4" w:rsidTr="003C0BE0">
        <w:trPr>
          <w:trHeight w:val="324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Третий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 xml:space="preserve">Не более </w:t>
            </w:r>
            <w:r>
              <w:rPr>
                <w:sz w:val="22"/>
                <w:szCs w:val="22"/>
              </w:rPr>
              <w:t>3 рабочих дней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 xml:space="preserve">По запросу </w:t>
            </w:r>
            <w:r w:rsidRPr="00B26E6B">
              <w:rPr>
                <w:sz w:val="22"/>
                <w:szCs w:val="22"/>
              </w:rPr>
              <w:t>Заказчика</w:t>
            </w:r>
            <w:r w:rsidRPr="006E7AF2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Рабочие дни с 9:00 до 18.00</w:t>
            </w:r>
          </w:p>
        </w:tc>
      </w:tr>
      <w:tr w:rsidR="006B18C4" w:rsidTr="003C0BE0">
        <w:trPr>
          <w:trHeight w:val="283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Четвертый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Не более 10 рабочих дней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По запросу</w:t>
            </w:r>
            <w:r w:rsidRPr="00B26E6B">
              <w:rPr>
                <w:sz w:val="22"/>
                <w:szCs w:val="22"/>
              </w:rPr>
              <w:t xml:space="preserve"> Заказчика</w:t>
            </w:r>
            <w:r w:rsidRPr="006E7AF2">
              <w:rPr>
                <w:sz w:val="22"/>
                <w:szCs w:val="22"/>
              </w:rPr>
              <w:t xml:space="preserve"> и по факту устранения неисправности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C4" w:rsidRPr="006E7AF2" w:rsidRDefault="006B18C4" w:rsidP="003C0BE0">
            <w:r w:rsidRPr="006E7AF2">
              <w:rPr>
                <w:sz w:val="22"/>
                <w:szCs w:val="22"/>
              </w:rPr>
              <w:t>Рабочие дни с 9:00 до 18.00</w:t>
            </w:r>
          </w:p>
        </w:tc>
      </w:tr>
    </w:tbl>
    <w:p w:rsidR="006B18C4" w:rsidRDefault="006B18C4" w:rsidP="006B18C4">
      <w:pPr>
        <w:pStyle w:val="af"/>
        <w:keepNext w:val="0"/>
      </w:pPr>
      <w:r w:rsidRPr="00C25ED5">
        <w:t xml:space="preserve">* -  в случае </w:t>
      </w:r>
      <w:r>
        <w:t>повреждения</w:t>
      </w:r>
      <w:r w:rsidRPr="00C25ED5">
        <w:t xml:space="preserve"> кабеля</w:t>
      </w:r>
      <w:r>
        <w:t xml:space="preserve"> время устранения неисправности не более 72 часов.</w:t>
      </w:r>
    </w:p>
    <w:p w:rsidR="00CC01C1" w:rsidRPr="00C25ED5" w:rsidRDefault="00CC01C1" w:rsidP="006B18C4">
      <w:pPr>
        <w:pStyle w:val="af"/>
        <w:keepNext w:val="0"/>
      </w:pPr>
    </w:p>
    <w:p w:rsidR="006B18C4" w:rsidRPr="00CC01C1" w:rsidRDefault="006B18C4" w:rsidP="00CC01C1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CC01C1">
        <w:rPr>
          <w:rFonts w:ascii="Times New Roman" w:hAnsi="Times New Roman" w:cs="Times New Roman"/>
          <w:b/>
          <w:sz w:val="24"/>
        </w:rPr>
        <w:t>6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CC01C1">
        <w:rPr>
          <w:rFonts w:ascii="Times New Roman" w:hAnsi="Times New Roman" w:cs="Times New Roman"/>
          <w:b/>
          <w:sz w:val="24"/>
        </w:rPr>
        <w:t xml:space="preserve"> ВРЕМЯ ПРЕДОСТАВЛЕНИЯ УСЛУГИ</w:t>
      </w:r>
    </w:p>
    <w:p w:rsidR="00CC01C1" w:rsidRPr="00CC01C1" w:rsidRDefault="00CC01C1" w:rsidP="00CC01C1"/>
    <w:p w:rsidR="006B18C4" w:rsidRDefault="006B18C4" w:rsidP="006B18C4">
      <w:pPr>
        <w:pStyle w:val="af"/>
        <w:keepNext w:val="0"/>
      </w:pPr>
      <w:r w:rsidRPr="006E7AF2">
        <w:t>Услуги оказываются в режиме «24х7» - 24 часа в сутки, 7 дней в неделю, 365(6) дней в году.</w:t>
      </w:r>
    </w:p>
    <w:p w:rsidR="00CC01C1" w:rsidRDefault="00CC01C1" w:rsidP="006B18C4">
      <w:pPr>
        <w:pStyle w:val="af"/>
        <w:keepNext w:val="0"/>
      </w:pPr>
    </w:p>
    <w:p w:rsidR="006B18C4" w:rsidRPr="00CC01C1" w:rsidRDefault="006B18C4" w:rsidP="00CC01C1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CC01C1">
        <w:rPr>
          <w:rFonts w:ascii="Times New Roman" w:hAnsi="Times New Roman" w:cs="Times New Roman"/>
          <w:b/>
          <w:sz w:val="24"/>
        </w:rPr>
        <w:t>7</w:t>
      </w:r>
      <w:r w:rsidR="00CC01C1">
        <w:rPr>
          <w:rFonts w:ascii="Times New Roman" w:hAnsi="Times New Roman" w:cs="Times New Roman"/>
          <w:b/>
          <w:sz w:val="24"/>
        </w:rPr>
        <w:t>.</w:t>
      </w:r>
      <w:r w:rsidRPr="00CC01C1">
        <w:rPr>
          <w:rFonts w:ascii="Times New Roman" w:hAnsi="Times New Roman" w:cs="Times New Roman"/>
          <w:b/>
          <w:sz w:val="24"/>
        </w:rPr>
        <w:t xml:space="preserve"> УСЛОВИЯ ПРЕДОСТАВЛЕНИЯ ПЕРЕРАСЧЕТА</w:t>
      </w:r>
    </w:p>
    <w:p w:rsidR="00CC01C1" w:rsidRPr="00CC01C1" w:rsidRDefault="00CC01C1" w:rsidP="00CC01C1"/>
    <w:p w:rsidR="006B18C4" w:rsidRDefault="006B18C4" w:rsidP="006B18C4">
      <w:pPr>
        <w:pStyle w:val="af"/>
        <w:keepNext w:val="0"/>
      </w:pPr>
      <w:r w:rsidRPr="00CC01C1">
        <w:rPr>
          <w:b/>
        </w:rPr>
        <w:t>7.1.</w:t>
      </w:r>
      <w:r>
        <w:t xml:space="preserve"> </w:t>
      </w:r>
      <w:r w:rsidRPr="00B3332E">
        <w:rPr>
          <w:b/>
          <w:bCs/>
        </w:rPr>
        <w:t>Расчет доступности</w:t>
      </w:r>
    </w:p>
    <w:p w:rsidR="006B18C4" w:rsidRDefault="006B18C4" w:rsidP="006B18C4">
      <w:pPr>
        <w:pStyle w:val="af"/>
        <w:keepNext w:val="0"/>
      </w:pPr>
      <w:r w:rsidRPr="00427C1F">
        <w:t xml:space="preserve">Доступность </w:t>
      </w:r>
      <w:r>
        <w:t>У</w:t>
      </w:r>
      <w:r w:rsidRPr="00427C1F">
        <w:t>слуги (SA)</w:t>
      </w:r>
      <w:r>
        <w:t xml:space="preserve"> – рассчитывается, как отношение разницы между Общим временем предоставления услуги в течение Периода измерения Услуги и суммарной продолжительностью неисправностей, произошедших за Период измерения Услуги, к общему времени предоставления услуги в течение Периода измерения.</w:t>
      </w:r>
    </w:p>
    <w:p w:rsidR="006B18C4" w:rsidRDefault="006B18C4" w:rsidP="006B18C4">
      <w:pPr>
        <w:ind w:left="540"/>
      </w:pPr>
    </w:p>
    <w:tbl>
      <w:tblPr>
        <w:tblW w:w="0" w:type="auto"/>
        <w:jc w:val="center"/>
        <w:tblLook w:val="01E0"/>
      </w:tblPr>
      <w:tblGrid>
        <w:gridCol w:w="761"/>
        <w:gridCol w:w="6480"/>
        <w:gridCol w:w="1080"/>
        <w:gridCol w:w="1080"/>
      </w:tblGrid>
      <w:tr w:rsidR="006B18C4" w:rsidTr="003C0BE0">
        <w:trPr>
          <w:jc w:val="center"/>
        </w:trPr>
        <w:tc>
          <w:tcPr>
            <w:tcW w:w="761" w:type="dxa"/>
          </w:tcPr>
          <w:p w:rsidR="006B18C4" w:rsidRDefault="006B18C4" w:rsidP="003C0BE0"/>
        </w:tc>
        <w:tc>
          <w:tcPr>
            <w:tcW w:w="6480" w:type="dxa"/>
          </w:tcPr>
          <w:p w:rsidR="006B18C4" w:rsidRPr="00E230A4" w:rsidRDefault="006B18C4" w:rsidP="003C0BE0">
            <w:r w:rsidRPr="00800587">
              <w:rPr>
                <w:i/>
                <w:iCs/>
              </w:rPr>
              <w:t>Общее время</w:t>
            </w:r>
            <w:r w:rsidRPr="00800587">
              <w:t xml:space="preserve"> - </w:t>
            </w:r>
            <w:r w:rsidRPr="00800587">
              <w:rPr>
                <w:i/>
                <w:iCs/>
              </w:rPr>
              <w:t>Σ(Продолжительность неисправностей)</w:t>
            </w:r>
          </w:p>
        </w:tc>
        <w:tc>
          <w:tcPr>
            <w:tcW w:w="1080" w:type="dxa"/>
          </w:tcPr>
          <w:p w:rsidR="006B18C4" w:rsidRPr="00800587" w:rsidRDefault="006B18C4" w:rsidP="003C0BE0">
            <w:pPr>
              <w:rPr>
                <w:i/>
                <w:iCs/>
              </w:rPr>
            </w:pPr>
          </w:p>
        </w:tc>
        <w:tc>
          <w:tcPr>
            <w:tcW w:w="1080" w:type="dxa"/>
          </w:tcPr>
          <w:p w:rsidR="006B18C4" w:rsidRPr="00800587" w:rsidRDefault="006B18C4" w:rsidP="003C0BE0">
            <w:pPr>
              <w:rPr>
                <w:i/>
                <w:iCs/>
              </w:rPr>
            </w:pPr>
          </w:p>
        </w:tc>
      </w:tr>
      <w:tr w:rsidR="006B18C4" w:rsidTr="003C0BE0">
        <w:trPr>
          <w:jc w:val="center"/>
        </w:trPr>
        <w:tc>
          <w:tcPr>
            <w:tcW w:w="761" w:type="dxa"/>
          </w:tcPr>
          <w:p w:rsidR="006B18C4" w:rsidRPr="00E230A4" w:rsidRDefault="006B18C4" w:rsidP="003C0BE0">
            <w:pPr>
              <w:jc w:val="right"/>
            </w:pPr>
            <w:r w:rsidRPr="00800587">
              <w:rPr>
                <w:b/>
                <w:bCs/>
                <w:lang w:val="en-US"/>
              </w:rPr>
              <w:t>SA</w:t>
            </w:r>
            <w:r w:rsidRPr="00800587">
              <w:rPr>
                <w:b/>
                <w:bCs/>
              </w:rPr>
              <w:t xml:space="preserve"> = </w:t>
            </w:r>
          </w:p>
        </w:tc>
        <w:tc>
          <w:tcPr>
            <w:tcW w:w="6480" w:type="dxa"/>
          </w:tcPr>
          <w:p w:rsidR="006B18C4" w:rsidRDefault="005A0009" w:rsidP="003C0BE0">
            <w:r w:rsidRPr="005A0009">
              <w:pict>
                <v:rect id="_x0000_i1025" style="width:0;height:1.5pt" o:hralign="center" o:hrstd="t" o:hr="t" fillcolor="gray" stroked="f">
                  <v:imagedata r:id="rId18" o:title=""/>
                </v:rect>
              </w:pict>
            </w:r>
          </w:p>
        </w:tc>
        <w:tc>
          <w:tcPr>
            <w:tcW w:w="1080" w:type="dxa"/>
          </w:tcPr>
          <w:p w:rsidR="006B18C4" w:rsidRDefault="006B18C4" w:rsidP="003C0BE0">
            <w:r w:rsidRPr="00800587">
              <w:rPr>
                <w:i/>
                <w:iCs/>
              </w:rPr>
              <w:t>* 100%</w:t>
            </w:r>
          </w:p>
        </w:tc>
        <w:tc>
          <w:tcPr>
            <w:tcW w:w="1080" w:type="dxa"/>
          </w:tcPr>
          <w:p w:rsidR="006B18C4" w:rsidRPr="00800587" w:rsidRDefault="006B18C4" w:rsidP="003C0BE0">
            <w:r w:rsidRPr="00800587">
              <w:t>,   где</w:t>
            </w:r>
          </w:p>
        </w:tc>
      </w:tr>
      <w:tr w:rsidR="006B18C4" w:rsidTr="003C0BE0">
        <w:trPr>
          <w:jc w:val="center"/>
        </w:trPr>
        <w:tc>
          <w:tcPr>
            <w:tcW w:w="761" w:type="dxa"/>
          </w:tcPr>
          <w:p w:rsidR="006B18C4" w:rsidRDefault="006B18C4" w:rsidP="003C0BE0">
            <w:r>
              <w:t xml:space="preserve"> </w:t>
            </w:r>
          </w:p>
        </w:tc>
        <w:tc>
          <w:tcPr>
            <w:tcW w:w="6480" w:type="dxa"/>
          </w:tcPr>
          <w:p w:rsidR="006B18C4" w:rsidRDefault="006B18C4" w:rsidP="003C0BE0">
            <w:r w:rsidRPr="00800587">
              <w:rPr>
                <w:i/>
                <w:iCs/>
              </w:rPr>
              <w:t>Общее время</w:t>
            </w:r>
          </w:p>
        </w:tc>
        <w:tc>
          <w:tcPr>
            <w:tcW w:w="1080" w:type="dxa"/>
          </w:tcPr>
          <w:p w:rsidR="006B18C4" w:rsidRPr="00800587" w:rsidRDefault="006B18C4" w:rsidP="003C0BE0">
            <w:pPr>
              <w:rPr>
                <w:i/>
                <w:iCs/>
              </w:rPr>
            </w:pPr>
          </w:p>
        </w:tc>
        <w:tc>
          <w:tcPr>
            <w:tcW w:w="1080" w:type="dxa"/>
          </w:tcPr>
          <w:p w:rsidR="006B18C4" w:rsidRPr="00800587" w:rsidRDefault="006B18C4" w:rsidP="003C0BE0">
            <w:pPr>
              <w:rPr>
                <w:i/>
                <w:iCs/>
              </w:rPr>
            </w:pPr>
          </w:p>
        </w:tc>
      </w:tr>
    </w:tbl>
    <w:p w:rsidR="006B18C4" w:rsidRPr="008C49D3" w:rsidRDefault="006B18C4" w:rsidP="006B18C4">
      <w:pPr>
        <w:ind w:left="540"/>
      </w:pPr>
    </w:p>
    <w:p w:rsidR="006B18C4" w:rsidRPr="008B42B4" w:rsidRDefault="006B18C4" w:rsidP="006B18C4">
      <w:pPr>
        <w:pStyle w:val="af"/>
        <w:keepNext w:val="0"/>
      </w:pPr>
      <w:r w:rsidRPr="008B42B4">
        <w:rPr>
          <w:i/>
          <w:iCs/>
        </w:rPr>
        <w:t>Общее время</w:t>
      </w:r>
      <w:r w:rsidRPr="008B42B4">
        <w:t xml:space="preserve"> - общая продолжительность предоставления услуги за Период измерения Услуги.</w:t>
      </w:r>
    </w:p>
    <w:p w:rsidR="006B18C4" w:rsidRPr="008B42B4" w:rsidRDefault="006B18C4" w:rsidP="006B18C4">
      <w:pPr>
        <w:pStyle w:val="af"/>
        <w:keepNext w:val="0"/>
      </w:pPr>
      <w:r w:rsidRPr="008B42B4">
        <w:rPr>
          <w:i/>
          <w:iCs/>
        </w:rPr>
        <w:t>Период измерения Услуги</w:t>
      </w:r>
      <w:r w:rsidRPr="008B42B4">
        <w:t xml:space="preserve"> - означает промежуток времени с даты начала предоставления услуги в текущем </w:t>
      </w:r>
      <w:r>
        <w:t>О</w:t>
      </w:r>
      <w:r w:rsidRPr="008B42B4">
        <w:t xml:space="preserve">тчетном периоде до даты окончания предоставления услуги в текущем </w:t>
      </w:r>
      <w:r>
        <w:t>О</w:t>
      </w:r>
      <w:r w:rsidRPr="008B42B4">
        <w:t>тчетном периоде.</w:t>
      </w:r>
    </w:p>
    <w:p w:rsidR="006B18C4" w:rsidRPr="008B42B4" w:rsidRDefault="006B18C4" w:rsidP="006B18C4">
      <w:pPr>
        <w:pStyle w:val="af"/>
        <w:keepNext w:val="0"/>
      </w:pPr>
      <w:r w:rsidRPr="008B42B4">
        <w:rPr>
          <w:i/>
          <w:iCs/>
        </w:rPr>
        <w:t>Σ(Продолжительность неисправностей)</w:t>
      </w:r>
      <w:r w:rsidRPr="008B42B4">
        <w:t xml:space="preserve"> - общая продолжительность неисправностей, произошедших за Период измерения Услуги.</w:t>
      </w:r>
    </w:p>
    <w:p w:rsidR="006B18C4" w:rsidRDefault="006B18C4" w:rsidP="006B18C4">
      <w:pPr>
        <w:pStyle w:val="af"/>
        <w:keepNext w:val="0"/>
      </w:pPr>
    </w:p>
    <w:p w:rsidR="00867DC0" w:rsidRDefault="00867DC0" w:rsidP="006B18C4">
      <w:pPr>
        <w:pStyle w:val="af"/>
        <w:keepNext w:val="0"/>
      </w:pPr>
    </w:p>
    <w:p w:rsidR="006B18C4" w:rsidRDefault="006B18C4" w:rsidP="006B18C4">
      <w:pPr>
        <w:pStyle w:val="af"/>
        <w:keepNext w:val="0"/>
      </w:pPr>
      <w:r w:rsidRPr="00CC01C1">
        <w:rPr>
          <w:b/>
        </w:rPr>
        <w:t>7.2.</w:t>
      </w:r>
      <w:r>
        <w:t xml:space="preserve"> </w:t>
      </w:r>
      <w:r w:rsidRPr="00B3332E">
        <w:rPr>
          <w:b/>
          <w:bCs/>
        </w:rPr>
        <w:t>Условия предоставления перерасчета</w:t>
      </w:r>
    </w:p>
    <w:p w:rsidR="006B18C4" w:rsidRDefault="006B18C4" w:rsidP="006B18C4">
      <w:pPr>
        <w:pStyle w:val="af"/>
        <w:keepNext w:val="0"/>
      </w:pPr>
      <w:r w:rsidRPr="004B1A9C">
        <w:t>Гарантируемый параметр Доступность Услуги составляет не менее 99,7%</w:t>
      </w:r>
      <w:r>
        <w:t xml:space="preserve"> (девяносто девять целых семь десятых процента) в месяц, в течение</w:t>
      </w:r>
      <w:r w:rsidRPr="004B1A9C">
        <w:t xml:space="preserve"> всего срока действия </w:t>
      </w:r>
      <w:r>
        <w:t>настоящего Соглашения</w:t>
      </w:r>
      <w:r w:rsidRPr="004B1A9C">
        <w:t>.</w:t>
      </w:r>
    </w:p>
    <w:p w:rsidR="006B18C4" w:rsidRDefault="006B18C4" w:rsidP="006B18C4">
      <w:pPr>
        <w:pStyle w:val="af"/>
        <w:keepNext w:val="0"/>
      </w:pPr>
      <w:r w:rsidRPr="004B1A9C">
        <w:t xml:space="preserve">В случае если гарантированная Доступность Услуги не соответствует указанным величинам, </w:t>
      </w:r>
      <w:r>
        <w:t>Заказчик</w:t>
      </w:r>
      <w:r w:rsidRPr="004B1A9C">
        <w:t xml:space="preserve"> имеет право на перерасчет </w:t>
      </w:r>
      <w:r>
        <w:t>Ежемесячного платежа</w:t>
      </w:r>
      <w:r w:rsidRPr="004B1A9C">
        <w:t>.</w:t>
      </w:r>
    </w:p>
    <w:p w:rsidR="006B18C4" w:rsidRDefault="006B18C4" w:rsidP="006B18C4">
      <w:pPr>
        <w:pStyle w:val="af"/>
        <w:keepNext w:val="0"/>
      </w:pPr>
      <w:r>
        <w:t>Схема перерасчета Ежемесячного платежа представлена в Таблице №2.</w:t>
      </w:r>
    </w:p>
    <w:p w:rsidR="006B18C4" w:rsidRPr="009E1256" w:rsidRDefault="006B18C4" w:rsidP="006B18C4">
      <w:pPr>
        <w:pStyle w:val="af"/>
        <w:keepNext w:val="0"/>
        <w:rPr>
          <w:sz w:val="12"/>
          <w:szCs w:val="12"/>
        </w:rPr>
      </w:pPr>
    </w:p>
    <w:p w:rsidR="006B18C4" w:rsidRDefault="006B18C4" w:rsidP="006B18C4">
      <w:pPr>
        <w:spacing w:after="120"/>
        <w:ind w:firstLine="454"/>
        <w:jc w:val="both"/>
      </w:pPr>
      <w:r w:rsidRPr="00AE63C0">
        <w:rPr>
          <w:b/>
          <w:bCs/>
          <w:u w:val="single"/>
        </w:rPr>
        <w:t xml:space="preserve">Таблица </w:t>
      </w:r>
      <w:r>
        <w:rPr>
          <w:b/>
          <w:bCs/>
          <w:u w:val="single"/>
        </w:rPr>
        <w:t>№2</w:t>
      </w:r>
      <w:r w:rsidRPr="00AE63C0">
        <w:rPr>
          <w:b/>
          <w:bCs/>
          <w:u w:val="single"/>
        </w:rPr>
        <w:t xml:space="preserve"> Схема </w:t>
      </w:r>
      <w:r>
        <w:rPr>
          <w:b/>
          <w:bCs/>
          <w:u w:val="single"/>
        </w:rPr>
        <w:t>перер</w:t>
      </w:r>
      <w:r w:rsidRPr="00AE63C0">
        <w:rPr>
          <w:b/>
          <w:bCs/>
          <w:u w:val="single"/>
        </w:rPr>
        <w:t xml:space="preserve">асчета </w:t>
      </w:r>
      <w:r>
        <w:rPr>
          <w:b/>
          <w:bCs/>
          <w:u w:val="single"/>
        </w:rPr>
        <w:t>Ежемесячного платежа</w:t>
      </w:r>
      <w:r w:rsidRPr="00AE63C0">
        <w:rPr>
          <w:b/>
          <w:bCs/>
          <w:u w:val="single"/>
        </w:rPr>
        <w:t>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320"/>
        <w:gridCol w:w="4695"/>
      </w:tblGrid>
      <w:tr w:rsidR="006B18C4" w:rsidTr="003C0BE0">
        <w:trPr>
          <w:trHeight w:val="528"/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3C0BE0">
            <w:pPr>
              <w:spacing w:before="40" w:after="40"/>
              <w:ind w:left="540"/>
              <w:rPr>
                <w:b/>
                <w:bCs/>
                <w:color w:val="000000"/>
                <w:lang w:eastAsia="ja-JP"/>
              </w:rPr>
            </w:pPr>
            <w:r w:rsidRPr="0002788B">
              <w:rPr>
                <w:b/>
                <w:bCs/>
                <w:color w:val="000000"/>
                <w:lang w:eastAsia="ja-JP"/>
              </w:rPr>
              <w:t>Замеряемая доступность (</w:t>
            </w:r>
            <w:r w:rsidRPr="0002788B">
              <w:rPr>
                <w:b/>
                <w:bCs/>
                <w:color w:val="000000"/>
                <w:lang w:val="en-GB" w:eastAsia="ja-JP"/>
              </w:rPr>
              <w:t>a</w:t>
            </w:r>
            <w:r w:rsidRPr="0002788B">
              <w:rPr>
                <w:b/>
                <w:bCs/>
                <w:color w:val="000000"/>
                <w:lang w:eastAsia="ja-JP"/>
              </w:rPr>
              <w:t>)</w:t>
            </w:r>
            <w:r w:rsidRPr="0002788B">
              <w:rPr>
                <w:b/>
                <w:bCs/>
                <w:color w:val="000000"/>
                <w:lang w:eastAsia="ja-JP"/>
              </w:rPr>
              <w:br/>
              <w:t>(%, ежемесячно)</w:t>
            </w:r>
          </w:p>
        </w:tc>
        <w:tc>
          <w:tcPr>
            <w:tcW w:w="46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C25783">
            <w:pPr>
              <w:spacing w:before="40" w:after="40"/>
              <w:ind w:left="540"/>
              <w:rPr>
                <w:b/>
                <w:bCs/>
                <w:color w:val="000000"/>
                <w:lang w:eastAsia="ja-JP"/>
              </w:rPr>
            </w:pPr>
            <w:r w:rsidRPr="0002788B">
              <w:rPr>
                <w:b/>
                <w:bCs/>
                <w:lang w:eastAsia="ja-JP"/>
              </w:rPr>
              <w:t xml:space="preserve"> Перерасчет </w:t>
            </w:r>
            <w:r>
              <w:rPr>
                <w:b/>
                <w:bCs/>
                <w:lang w:eastAsia="ja-JP"/>
              </w:rPr>
              <w:t>Е</w:t>
            </w:r>
            <w:r w:rsidRPr="0002788B">
              <w:rPr>
                <w:b/>
                <w:bCs/>
                <w:lang w:eastAsia="ja-JP"/>
              </w:rPr>
              <w:t>жемесячного платежа</w:t>
            </w:r>
            <w:r>
              <w:rPr>
                <w:lang w:eastAsia="ja-JP"/>
              </w:rPr>
              <w:br/>
            </w:r>
            <w:r w:rsidRPr="0002788B">
              <w:rPr>
                <w:b/>
                <w:bCs/>
                <w:color w:val="000000"/>
                <w:lang w:eastAsia="ja-JP"/>
              </w:rPr>
              <w:t>(% от начисленного платежа)</w:t>
            </w:r>
            <w:r w:rsidR="00C25783" w:rsidRPr="00C25783">
              <w:rPr>
                <w:bCs/>
                <w:color w:val="000000"/>
                <w:lang w:eastAsia="ja-JP"/>
              </w:rPr>
              <w:t>_</w:t>
            </w:r>
          </w:p>
        </w:tc>
      </w:tr>
      <w:tr w:rsidR="006B18C4" w:rsidTr="003C0BE0">
        <w:trPr>
          <w:trHeight w:val="316"/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3C0BE0">
            <w:pPr>
              <w:spacing w:before="40" w:after="40"/>
              <w:ind w:left="540"/>
              <w:rPr>
                <w:lang w:val="en-US" w:eastAsia="ja-JP"/>
              </w:rPr>
            </w:pPr>
            <w:r w:rsidRPr="0002788B">
              <w:rPr>
                <w:lang w:val="en-US" w:eastAsia="ja-JP"/>
              </w:rPr>
              <w:t>a</w:t>
            </w:r>
            <w:r>
              <w:rPr>
                <w:lang w:eastAsia="ja-JP"/>
              </w:rPr>
              <w:t xml:space="preserve"> ≥ 99.</w:t>
            </w:r>
            <w:r w:rsidRPr="0002788B">
              <w:rPr>
                <w:lang w:val="en-US" w:eastAsia="ja-JP"/>
              </w:rPr>
              <w:t>7</w:t>
            </w:r>
          </w:p>
        </w:tc>
        <w:tc>
          <w:tcPr>
            <w:tcW w:w="4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0%</w:t>
            </w:r>
          </w:p>
        </w:tc>
      </w:tr>
      <w:tr w:rsidR="006B18C4" w:rsidTr="003C0BE0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3C0BE0">
            <w:pPr>
              <w:spacing w:before="40" w:after="40"/>
              <w:ind w:left="540"/>
              <w:rPr>
                <w:lang w:val="en-GB" w:eastAsia="ja-JP"/>
              </w:rPr>
            </w:pPr>
            <w:r>
              <w:rPr>
                <w:lang w:eastAsia="ja-JP"/>
              </w:rPr>
              <w:t>99.</w:t>
            </w:r>
            <w:r w:rsidRPr="0002788B">
              <w:rPr>
                <w:lang w:val="en-US" w:eastAsia="ja-JP"/>
              </w:rPr>
              <w:t>7 &gt; a ≥</w:t>
            </w:r>
            <w:r w:rsidRPr="0002788B">
              <w:rPr>
                <w:lang w:val="en-GB" w:eastAsia="ja-JP"/>
              </w:rPr>
              <w:t>99.</w:t>
            </w:r>
            <w:r w:rsidRPr="0002788B">
              <w:rPr>
                <w:lang w:val="en-US" w:eastAsia="ja-JP"/>
              </w:rPr>
              <w:t>375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napToGrid w:val="0"/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3%</w:t>
            </w:r>
          </w:p>
        </w:tc>
      </w:tr>
      <w:tr w:rsidR="006B18C4" w:rsidTr="003C0BE0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3C0BE0">
            <w:pPr>
              <w:spacing w:before="40" w:after="40"/>
              <w:ind w:left="540"/>
              <w:rPr>
                <w:lang w:val="en-US" w:eastAsia="ja-JP"/>
              </w:rPr>
            </w:pPr>
            <w:r>
              <w:rPr>
                <w:lang w:eastAsia="ja-JP"/>
              </w:rPr>
              <w:t>99.</w:t>
            </w:r>
            <w:r w:rsidRPr="0002788B">
              <w:rPr>
                <w:lang w:val="en-US" w:eastAsia="ja-JP"/>
              </w:rPr>
              <w:t>375</w:t>
            </w:r>
            <w:r>
              <w:rPr>
                <w:lang w:eastAsia="ja-JP"/>
              </w:rPr>
              <w:t xml:space="preserve"> &gt; </w:t>
            </w:r>
            <w:r w:rsidRPr="0002788B">
              <w:rPr>
                <w:lang w:val="en-US" w:eastAsia="ja-JP"/>
              </w:rPr>
              <w:t>a</w:t>
            </w:r>
            <w:r>
              <w:rPr>
                <w:lang w:eastAsia="ja-JP"/>
              </w:rPr>
              <w:t xml:space="preserve"> ≥99.</w:t>
            </w:r>
            <w:r w:rsidRPr="0002788B">
              <w:rPr>
                <w:lang w:val="en-US" w:eastAsia="ja-JP"/>
              </w:rPr>
              <w:t>03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5%</w:t>
            </w:r>
          </w:p>
        </w:tc>
      </w:tr>
      <w:tr w:rsidR="006B18C4" w:rsidTr="003C0BE0">
        <w:trPr>
          <w:trHeight w:val="316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3C0BE0">
            <w:pPr>
              <w:spacing w:before="40" w:after="40"/>
              <w:ind w:left="540"/>
              <w:rPr>
                <w:lang w:val="en-US" w:eastAsia="ja-JP"/>
              </w:rPr>
            </w:pPr>
            <w:r>
              <w:rPr>
                <w:lang w:eastAsia="ja-JP"/>
              </w:rPr>
              <w:t>99.</w:t>
            </w:r>
            <w:r w:rsidRPr="0002788B">
              <w:rPr>
                <w:lang w:val="en-US" w:eastAsia="ja-JP"/>
              </w:rPr>
              <w:t>03</w:t>
            </w:r>
            <w:r>
              <w:rPr>
                <w:lang w:eastAsia="ja-JP"/>
              </w:rPr>
              <w:t xml:space="preserve"> &gt; </w:t>
            </w:r>
            <w:r w:rsidRPr="0002788B">
              <w:rPr>
                <w:lang w:val="en-US" w:eastAsia="ja-JP"/>
              </w:rPr>
              <w:t>a</w:t>
            </w:r>
            <w:r>
              <w:rPr>
                <w:lang w:eastAsia="ja-JP"/>
              </w:rPr>
              <w:t xml:space="preserve"> ≥98.</w:t>
            </w:r>
            <w:r w:rsidRPr="0002788B">
              <w:rPr>
                <w:lang w:val="en-US" w:eastAsia="ja-JP"/>
              </w:rPr>
              <w:t>681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7%</w:t>
            </w:r>
          </w:p>
        </w:tc>
      </w:tr>
      <w:tr w:rsidR="006B18C4" w:rsidTr="003C0BE0">
        <w:trPr>
          <w:trHeight w:val="301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Pr="0002788B" w:rsidRDefault="006B18C4" w:rsidP="003C0BE0">
            <w:pPr>
              <w:spacing w:before="40" w:after="40"/>
              <w:ind w:left="540"/>
              <w:rPr>
                <w:lang w:val="en-US" w:eastAsia="ja-JP"/>
              </w:rPr>
            </w:pPr>
            <w:r>
              <w:rPr>
                <w:lang w:eastAsia="ja-JP"/>
              </w:rPr>
              <w:t>98.</w:t>
            </w:r>
            <w:r w:rsidRPr="0002788B">
              <w:rPr>
                <w:lang w:val="en-US" w:eastAsia="ja-JP"/>
              </w:rPr>
              <w:t>681</w:t>
            </w:r>
            <w:r>
              <w:rPr>
                <w:lang w:eastAsia="ja-JP"/>
              </w:rPr>
              <w:t xml:space="preserve">&gt; </w:t>
            </w:r>
            <w:r w:rsidRPr="0002788B">
              <w:rPr>
                <w:lang w:val="en-US" w:eastAsia="ja-JP"/>
              </w:rPr>
              <w:t>a</w:t>
            </w:r>
            <w:r>
              <w:rPr>
                <w:lang w:eastAsia="ja-JP"/>
              </w:rPr>
              <w:t xml:space="preserve"> ≥ 98.</w:t>
            </w:r>
            <w:r w:rsidRPr="0002788B">
              <w:rPr>
                <w:lang w:val="en-US" w:eastAsia="ja-JP"/>
              </w:rPr>
              <w:t>333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10%</w:t>
            </w:r>
          </w:p>
        </w:tc>
      </w:tr>
      <w:tr w:rsidR="006B18C4" w:rsidTr="003C0BE0">
        <w:trPr>
          <w:trHeight w:val="783"/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pacing w:before="40" w:after="40"/>
              <w:ind w:left="540"/>
              <w:rPr>
                <w:lang w:eastAsia="ja-JP"/>
              </w:rPr>
            </w:pPr>
            <w:r>
              <w:rPr>
                <w:lang w:eastAsia="ja-JP"/>
              </w:rPr>
              <w:t>9</w:t>
            </w:r>
            <w:r w:rsidRPr="0002788B">
              <w:rPr>
                <w:lang w:val="en-US" w:eastAsia="ja-JP"/>
              </w:rPr>
              <w:t>8</w:t>
            </w:r>
            <w:r>
              <w:rPr>
                <w:lang w:eastAsia="ja-JP"/>
              </w:rPr>
              <w:t>.</w:t>
            </w:r>
            <w:r w:rsidRPr="0002788B">
              <w:rPr>
                <w:lang w:val="en-US" w:eastAsia="ja-JP"/>
              </w:rPr>
              <w:t>333</w:t>
            </w:r>
            <w:r>
              <w:rPr>
                <w:lang w:eastAsia="ja-JP"/>
              </w:rPr>
              <w:t>% &gt;</w:t>
            </w:r>
            <w:r w:rsidRPr="0002788B">
              <w:rPr>
                <w:lang w:val="en-US" w:eastAsia="ja-JP"/>
              </w:rPr>
              <w:t>a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B18C4" w:rsidRDefault="006B18C4" w:rsidP="003C0BE0">
            <w:pPr>
              <w:snapToGrid w:val="0"/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10% +1/720</w:t>
            </w:r>
          </w:p>
          <w:p w:rsidR="006B18C4" w:rsidRDefault="006B18C4" w:rsidP="003C0BE0">
            <w:pPr>
              <w:snapToGrid w:val="0"/>
              <w:spacing w:before="40" w:after="40"/>
              <w:ind w:left="-70"/>
              <w:rPr>
                <w:lang w:eastAsia="ja-JP"/>
              </w:rPr>
            </w:pPr>
            <w:r>
              <w:rPr>
                <w:lang w:eastAsia="ja-JP"/>
              </w:rPr>
              <w:t>за каждый час перерыва в обслуживании</w:t>
            </w:r>
          </w:p>
        </w:tc>
      </w:tr>
    </w:tbl>
    <w:p w:rsidR="006B18C4" w:rsidRPr="004B1A9C" w:rsidRDefault="006B18C4" w:rsidP="006B18C4">
      <w:pPr>
        <w:pStyle w:val="af"/>
        <w:keepNext w:val="0"/>
      </w:pPr>
    </w:p>
    <w:p w:rsidR="006B18C4" w:rsidRDefault="006B18C4" w:rsidP="006B18C4">
      <w:pPr>
        <w:pStyle w:val="af"/>
        <w:keepNext w:val="0"/>
      </w:pPr>
      <w:r>
        <w:t xml:space="preserve">Исполнитель </w:t>
      </w:r>
      <w:r w:rsidRPr="004B1A9C">
        <w:t>производит перерасчет</w:t>
      </w:r>
      <w:r>
        <w:t xml:space="preserve"> всех Е</w:t>
      </w:r>
      <w:r w:rsidRPr="004B1A9C">
        <w:t>жемесячн</w:t>
      </w:r>
      <w:r>
        <w:t xml:space="preserve">ых </w:t>
      </w:r>
      <w:r w:rsidRPr="004B1A9C">
        <w:t>платеж</w:t>
      </w:r>
      <w:r>
        <w:t>ей, в рамках конкретного Бланка заказа,</w:t>
      </w:r>
      <w:r w:rsidRPr="004B1A9C">
        <w:t xml:space="preserve"> на основании Таблицы </w:t>
      </w:r>
      <w:r>
        <w:t>№</w:t>
      </w:r>
      <w:r w:rsidRPr="004B1A9C">
        <w:t xml:space="preserve">2, при поступлении от </w:t>
      </w:r>
      <w:r>
        <w:t>Заказчика</w:t>
      </w:r>
      <w:r w:rsidRPr="004B1A9C">
        <w:t xml:space="preserve"> запроса на </w:t>
      </w:r>
      <w:r>
        <w:t>перерасчет</w:t>
      </w:r>
      <w:r w:rsidRPr="004B1A9C">
        <w:t xml:space="preserve"> и </w:t>
      </w:r>
      <w:r w:rsidRPr="003605D0">
        <w:t>оформленного «Акта сверки технических перерывов в оказании услуг» подтверждающего факт перерыва по истечении каждого Отчетного периода</w:t>
      </w:r>
      <w:r>
        <w:t>, в котором не соблюдались условия настоящего Соглашения</w:t>
      </w:r>
      <w:r w:rsidRPr="004B1A9C">
        <w:t>.</w:t>
      </w:r>
      <w:r>
        <w:t xml:space="preserve"> Запрос направляется по электронной почте, указанно</w:t>
      </w:r>
      <w:r w:rsidR="00CF57EA">
        <w:t>й</w:t>
      </w:r>
      <w:r>
        <w:t xml:space="preserve"> в </w:t>
      </w:r>
      <w:r w:rsidRPr="009A6F5B">
        <w:t>Разделе 9 настоящего Соглашения</w:t>
      </w:r>
      <w:r>
        <w:t>, не позднее 10</w:t>
      </w:r>
      <w:r w:rsidR="00C25783">
        <w:t> </w:t>
      </w:r>
      <w:r>
        <w:t xml:space="preserve">(десятого) числа Расчетного периода. </w:t>
      </w:r>
      <w:r w:rsidRPr="004B1A9C">
        <w:t xml:space="preserve">Если такой запрос от </w:t>
      </w:r>
      <w:r>
        <w:t>Заказчика</w:t>
      </w:r>
      <w:r w:rsidRPr="004B1A9C">
        <w:t xml:space="preserve"> не поступил</w:t>
      </w:r>
      <w:r>
        <w:t xml:space="preserve"> в указанный срок</w:t>
      </w:r>
      <w:r w:rsidRPr="004B1A9C">
        <w:t>, то перерасчет не производится.</w:t>
      </w:r>
    </w:p>
    <w:p w:rsidR="00C25783" w:rsidRPr="009F3560" w:rsidRDefault="00C25783" w:rsidP="006B18C4">
      <w:pPr>
        <w:pStyle w:val="af"/>
        <w:keepNext w:val="0"/>
      </w:pPr>
    </w:p>
    <w:p w:rsidR="006B18C4" w:rsidRDefault="006B18C4" w:rsidP="00C25783">
      <w:pPr>
        <w:pStyle w:val="1"/>
        <w:jc w:val="center"/>
        <w:rPr>
          <w:rFonts w:ascii="Times New Roman" w:hAnsi="Times New Roman" w:cs="Times New Roman"/>
          <w:b/>
          <w:sz w:val="24"/>
        </w:rPr>
      </w:pPr>
      <w:r w:rsidRPr="00C25783">
        <w:rPr>
          <w:rFonts w:ascii="Times New Roman" w:hAnsi="Times New Roman" w:cs="Times New Roman"/>
          <w:b/>
          <w:sz w:val="24"/>
        </w:rPr>
        <w:t>8</w:t>
      </w:r>
      <w:r w:rsidR="00C25783">
        <w:rPr>
          <w:rFonts w:ascii="Times New Roman" w:hAnsi="Times New Roman" w:cs="Times New Roman"/>
          <w:b/>
          <w:sz w:val="24"/>
        </w:rPr>
        <w:t>.</w:t>
      </w:r>
      <w:r w:rsidRPr="00C25783">
        <w:rPr>
          <w:rFonts w:ascii="Times New Roman" w:hAnsi="Times New Roman" w:cs="Times New Roman"/>
          <w:b/>
          <w:sz w:val="24"/>
        </w:rPr>
        <w:t xml:space="preserve"> ПЛАНОВЫЕ И НЕОТЛОЖНЫЕ РЕМОНТНЫЕ РАБОТЫ</w:t>
      </w:r>
    </w:p>
    <w:p w:rsidR="00C25783" w:rsidRPr="00C25783" w:rsidRDefault="00C25783" w:rsidP="00C25783"/>
    <w:p w:rsidR="006B18C4" w:rsidRPr="007431E1" w:rsidRDefault="006B18C4" w:rsidP="006B18C4">
      <w:pPr>
        <w:pStyle w:val="af"/>
        <w:keepNext w:val="0"/>
      </w:pPr>
      <w:r w:rsidRPr="00B97716">
        <w:rPr>
          <w:b/>
        </w:rPr>
        <w:t>8.1.</w:t>
      </w:r>
      <w:r>
        <w:t xml:space="preserve"> </w:t>
      </w:r>
      <w:r w:rsidRPr="007431E1">
        <w:rPr>
          <w:b/>
          <w:bCs/>
        </w:rPr>
        <w:t>Плановые ремонтные работы</w:t>
      </w:r>
    </w:p>
    <w:p w:rsidR="006B18C4" w:rsidRPr="00253CC7" w:rsidRDefault="006B18C4" w:rsidP="006B18C4">
      <w:pPr>
        <w:pStyle w:val="af"/>
        <w:keepNext w:val="0"/>
      </w:pPr>
      <w:r>
        <w:t>Исполнитель</w:t>
      </w:r>
      <w:r w:rsidRPr="00B44046">
        <w:t xml:space="preserve"> или его субподрядчик может проводить плановое техническое обслуживание, в том числе и </w:t>
      </w:r>
      <w:r w:rsidR="00C25783">
        <w:t xml:space="preserve">ремонтно-настроечные работы (далее – </w:t>
      </w:r>
      <w:r w:rsidRPr="00B44046">
        <w:t>РНР</w:t>
      </w:r>
      <w:r w:rsidR="00C25783">
        <w:t>)</w:t>
      </w:r>
      <w:r w:rsidRPr="00B44046">
        <w:t xml:space="preserve">, модернизацию или усовершенствование сети или сетевого оборудования. Эти работы определяются как плановые ремонтные работы и могут вызвать перерывы в оказании Услуги. Временные перерывы в работе Услуги, обусловленные проведением плановых ремонтных работ, не рассматриваются как неисправность или недоступность и не могут служить основанием для заявления </w:t>
      </w:r>
      <w:r>
        <w:t>Заказчиком</w:t>
      </w:r>
      <w:r w:rsidRPr="00B44046">
        <w:t xml:space="preserve"> своих прав на получение перерасчета оплаты.</w:t>
      </w:r>
    </w:p>
    <w:p w:rsidR="006B18C4" w:rsidRDefault="006B18C4" w:rsidP="006B18C4">
      <w:pPr>
        <w:pStyle w:val="af"/>
        <w:keepNext w:val="0"/>
      </w:pPr>
      <w:r>
        <w:t>При наличии техническо</w:t>
      </w:r>
      <w:r w:rsidR="00CF57EA">
        <w:t>й возможности плановые ремонтные</w:t>
      </w:r>
      <w:r>
        <w:t xml:space="preserve"> работы проводятся в следующие интервалы времени:</w:t>
      </w:r>
    </w:p>
    <w:p w:rsidR="006B18C4" w:rsidRPr="00694E14" w:rsidRDefault="006B18C4" w:rsidP="006B18C4">
      <w:pPr>
        <w:pStyle w:val="af"/>
        <w:keepNext w:val="0"/>
      </w:pPr>
      <w:r w:rsidRPr="00694E14">
        <w:t xml:space="preserve">- Интервал времени, предусмотренный для проведения плановых </w:t>
      </w:r>
      <w:r>
        <w:t>ремонтны</w:t>
      </w:r>
      <w:r w:rsidRPr="00694E14">
        <w:t xml:space="preserve">х работ, затрагивающих всю сеть </w:t>
      </w:r>
      <w:r w:rsidR="00C25783">
        <w:t>Исполнителя</w:t>
      </w:r>
      <w:r w:rsidRPr="00694E14">
        <w:t xml:space="preserve"> (или часть сети, находящуюся в зоне ответственности нескольких филиалов</w:t>
      </w:r>
      <w:r>
        <w:rPr>
          <w:rStyle w:val="affe"/>
        </w:rPr>
        <w:footnoteReference w:id="1"/>
      </w:r>
      <w:r>
        <w:t xml:space="preserve"> компании Исполнителя</w:t>
      </w:r>
      <w:r w:rsidRPr="00694E14">
        <w:t>) - от 23.00 до 06.00 (Московское время).</w:t>
      </w:r>
    </w:p>
    <w:p w:rsidR="006B18C4" w:rsidRDefault="006B18C4" w:rsidP="006B18C4">
      <w:pPr>
        <w:pStyle w:val="af"/>
        <w:keepNext w:val="0"/>
      </w:pPr>
      <w:r w:rsidRPr="00694E14">
        <w:t xml:space="preserve">- Интервал времени, предусмотренный для проведения плановых </w:t>
      </w:r>
      <w:r>
        <w:t>ремонтны</w:t>
      </w:r>
      <w:r w:rsidRPr="00694E14">
        <w:t>х работ, затрагивающих часть сети, относящуюся к одному филиалу</w:t>
      </w:r>
      <w:r>
        <w:t xml:space="preserve"> компании Исполнителя (</w:t>
      </w:r>
      <w:r>
        <w:rPr>
          <w:i/>
          <w:iCs/>
        </w:rPr>
        <w:t>Ра</w:t>
      </w:r>
      <w:r w:rsidRPr="00694E14">
        <w:rPr>
          <w:i/>
          <w:iCs/>
        </w:rPr>
        <w:t xml:space="preserve">боты, затрагивающие </w:t>
      </w:r>
      <w:r>
        <w:rPr>
          <w:i/>
          <w:iCs/>
        </w:rPr>
        <w:t xml:space="preserve">непрерывное </w:t>
      </w:r>
      <w:r w:rsidRPr="00694E14">
        <w:rPr>
          <w:i/>
          <w:iCs/>
        </w:rPr>
        <w:t>оказание услуг только клиентам одного филиала</w:t>
      </w:r>
      <w:r>
        <w:rPr>
          <w:i/>
          <w:iCs/>
        </w:rPr>
        <w:t xml:space="preserve"> компании Исполнителя</w:t>
      </w:r>
      <w:r>
        <w:t>)</w:t>
      </w:r>
      <w:r w:rsidRPr="00694E14">
        <w:t xml:space="preserve"> - от 23.00 до 06.00 (Местное время).</w:t>
      </w:r>
    </w:p>
    <w:p w:rsidR="006B18C4" w:rsidRPr="00253CC7" w:rsidRDefault="006B18C4" w:rsidP="006B18C4">
      <w:pPr>
        <w:pStyle w:val="af"/>
        <w:keepNext w:val="0"/>
      </w:pPr>
      <w:r>
        <w:t>Исполнитель обязуется</w:t>
      </w:r>
      <w:r w:rsidRPr="00253CC7">
        <w:t xml:space="preserve"> уведомлят</w:t>
      </w:r>
      <w:r>
        <w:t>ь</w:t>
      </w:r>
      <w:r w:rsidRPr="00253CC7">
        <w:t xml:space="preserve"> </w:t>
      </w:r>
      <w:r>
        <w:t>Заказчика</w:t>
      </w:r>
      <w:r w:rsidRPr="00253CC7">
        <w:t xml:space="preserve"> о проведении любых плановых ремонтных работ, которые могут вызвать перерывы в работе Услуги</w:t>
      </w:r>
      <w:r w:rsidRPr="00B97716">
        <w:t>, минимум за 3 (трое)</w:t>
      </w:r>
      <w:r w:rsidRPr="00253CC7">
        <w:t xml:space="preserve"> </w:t>
      </w:r>
      <w:r>
        <w:t>суток</w:t>
      </w:r>
      <w:r w:rsidRPr="00253CC7">
        <w:t xml:space="preserve"> до начала работ. За исключением случаев, когда </w:t>
      </w:r>
      <w:r>
        <w:t>Исполнитель</w:t>
      </w:r>
      <w:r w:rsidRPr="00253CC7">
        <w:t xml:space="preserve"> не может соблюсти указанный срок в связи с тем, что плановые ремонтные работы на сети </w:t>
      </w:r>
      <w:r>
        <w:t>Исполнителя</w:t>
      </w:r>
      <w:r w:rsidRPr="00253CC7">
        <w:t xml:space="preserve"> проводятся по требованию </w:t>
      </w:r>
      <w:r w:rsidRPr="00E32483">
        <w:t>Министерства</w:t>
      </w:r>
      <w:r>
        <w:t xml:space="preserve"> связи и массовых коммуникаций Российской Федерации</w:t>
      </w:r>
      <w:r w:rsidRPr="00253CC7">
        <w:t xml:space="preserve"> или иных Российских государственных органов или компетентных органов отрасли телекоммуникаций России (в соответствии с ст.66 Федерального закона «О связи» от 07.07.2003 № 126-ФЗ, а также в Постановлении Правительства РФ от 31.12.2004 № 895).</w:t>
      </w:r>
    </w:p>
    <w:p w:rsidR="006B18C4" w:rsidRPr="00253CC7" w:rsidRDefault="006B18C4" w:rsidP="006B18C4">
      <w:pPr>
        <w:pStyle w:val="af"/>
        <w:keepNext w:val="0"/>
      </w:pPr>
      <w:r w:rsidRPr="00253CC7">
        <w:t xml:space="preserve">В уведомлении, направленном </w:t>
      </w:r>
      <w:r>
        <w:t>Исполнителем</w:t>
      </w:r>
      <w:r w:rsidRPr="00253CC7">
        <w:t>, указывается: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время;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дата;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продолжительность проведения плановых ремонтных работ;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контактные данные лица, ответственного за предоставление информации о проводимых работах.</w:t>
      </w:r>
    </w:p>
    <w:p w:rsidR="006B18C4" w:rsidRPr="00253CC7" w:rsidRDefault="006B18C4" w:rsidP="006B18C4">
      <w:pPr>
        <w:pStyle w:val="af"/>
        <w:keepNext w:val="0"/>
      </w:pPr>
      <w:r>
        <w:t>Заказчик</w:t>
      </w:r>
      <w:r w:rsidRPr="00253CC7">
        <w:t xml:space="preserve"> уведомляет </w:t>
      </w:r>
      <w:r>
        <w:t>Исполнителя</w:t>
      </w:r>
      <w:r w:rsidRPr="00253CC7">
        <w:t xml:space="preserve"> о проведении любых плановых ремонтных работ на своем оборудовании, которые могут привести к его временной неработоспособности и, как следствие, к пропаданию нагрузки на Услуге, минимум </w:t>
      </w:r>
      <w:r w:rsidRPr="002353F2">
        <w:t>за 1 (одни) сутки до начала работ.</w:t>
      </w:r>
    </w:p>
    <w:p w:rsidR="006B18C4" w:rsidRDefault="006B18C4" w:rsidP="006B18C4">
      <w:pPr>
        <w:pStyle w:val="af"/>
        <w:keepNext w:val="0"/>
      </w:pPr>
      <w:r w:rsidRPr="00253CC7">
        <w:t xml:space="preserve">При изменении сроков проведения плановых ремонтных работ или их отмене </w:t>
      </w:r>
      <w:r>
        <w:t>Заказчик</w:t>
      </w:r>
      <w:r w:rsidRPr="00253CC7">
        <w:t xml:space="preserve"> оповещает </w:t>
      </w:r>
      <w:r>
        <w:t>Исполнителя</w:t>
      </w:r>
      <w:r w:rsidRPr="00253CC7">
        <w:t xml:space="preserve"> в кратчайшие сроки после принятия решения.</w:t>
      </w:r>
    </w:p>
    <w:p w:rsidR="00B97716" w:rsidRPr="00253CC7" w:rsidRDefault="00B97716" w:rsidP="006B18C4">
      <w:pPr>
        <w:pStyle w:val="af"/>
        <w:keepNext w:val="0"/>
      </w:pPr>
    </w:p>
    <w:p w:rsidR="006B18C4" w:rsidRPr="007431E1" w:rsidRDefault="006B18C4" w:rsidP="006B18C4">
      <w:pPr>
        <w:pStyle w:val="af"/>
        <w:keepNext w:val="0"/>
      </w:pPr>
      <w:r w:rsidRPr="00B97716">
        <w:rPr>
          <w:b/>
        </w:rPr>
        <w:t>8.2.</w:t>
      </w:r>
      <w:r>
        <w:t xml:space="preserve"> </w:t>
      </w:r>
      <w:r>
        <w:rPr>
          <w:b/>
          <w:bCs/>
        </w:rPr>
        <w:t>Неотложные</w:t>
      </w:r>
      <w:r w:rsidRPr="00253CC7">
        <w:rPr>
          <w:b/>
          <w:bCs/>
        </w:rPr>
        <w:t xml:space="preserve"> ремонтные работы</w:t>
      </w:r>
    </w:p>
    <w:p w:rsidR="006B18C4" w:rsidRPr="00253CC7" w:rsidRDefault="006B18C4" w:rsidP="006B18C4">
      <w:pPr>
        <w:pStyle w:val="af"/>
        <w:keepNext w:val="0"/>
      </w:pPr>
      <w:r>
        <w:t>Неотложные ремонтные работы</w:t>
      </w:r>
      <w:r w:rsidRPr="00253CC7">
        <w:t xml:space="preserve"> проводятся, когда отмечаются прерывания в оказании Услуги</w:t>
      </w:r>
      <w:r>
        <w:t>,</w:t>
      </w:r>
      <w:r w:rsidRPr="00253CC7">
        <w:t xml:space="preserve"> существенные ухудшения параметров качества</w:t>
      </w:r>
      <w:r>
        <w:t xml:space="preserve"> или отклонения от режима работы оборудования,</w:t>
      </w:r>
      <w:r w:rsidRPr="00253CC7">
        <w:t xml:space="preserve"> которые могут в дальнейшем привести к состоянию аварии.</w:t>
      </w:r>
    </w:p>
    <w:p w:rsidR="006B18C4" w:rsidRDefault="006B18C4" w:rsidP="006B18C4">
      <w:pPr>
        <w:pStyle w:val="af"/>
        <w:keepNext w:val="0"/>
      </w:pPr>
      <w:r w:rsidRPr="00253CC7">
        <w:t xml:space="preserve">Перерывы в работе Услуги, вызванные проведением </w:t>
      </w:r>
      <w:r>
        <w:t>неотложных</w:t>
      </w:r>
      <w:r w:rsidRPr="00253CC7">
        <w:t xml:space="preserve"> ремонтных работ, продолжительность которых не </w:t>
      </w:r>
      <w:r w:rsidRPr="00FD0700">
        <w:t>превышает 4 (четырех) часов</w:t>
      </w:r>
      <w:r w:rsidRPr="00253CC7">
        <w:t xml:space="preserve">, не могут рассматриваться как неисправность или недоступность и не могут служить основанием для заявления </w:t>
      </w:r>
      <w:r>
        <w:t>Заказчика</w:t>
      </w:r>
      <w:r w:rsidRPr="00253CC7">
        <w:t xml:space="preserve"> своих прав на получение перерасчета оплаты</w:t>
      </w:r>
      <w:r>
        <w:t>.</w:t>
      </w:r>
    </w:p>
    <w:p w:rsidR="006B18C4" w:rsidRDefault="006B18C4" w:rsidP="006B18C4">
      <w:pPr>
        <w:pStyle w:val="af"/>
        <w:keepNext w:val="0"/>
      </w:pPr>
      <w:r>
        <w:t>Исполнитель обязуется уведомлять Заказчика о проведении неотложных ремонтных работ, минимум за 4 (четыре) часа до начала указанных работ.</w:t>
      </w:r>
    </w:p>
    <w:p w:rsidR="006B18C4" w:rsidRPr="00253CC7" w:rsidRDefault="006B18C4" w:rsidP="006B18C4">
      <w:pPr>
        <w:pStyle w:val="af"/>
        <w:keepNext w:val="0"/>
      </w:pPr>
      <w:r w:rsidRPr="00253CC7">
        <w:t xml:space="preserve">В уведомлении, направленном </w:t>
      </w:r>
      <w:r>
        <w:t>Исполнителем</w:t>
      </w:r>
      <w:r w:rsidRPr="00253CC7">
        <w:t>, указывается: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время;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дата;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 xml:space="preserve">продолжительность проведения </w:t>
      </w:r>
      <w:r>
        <w:t>неотложных</w:t>
      </w:r>
      <w:r w:rsidRPr="00253CC7">
        <w:t xml:space="preserve"> ремонтных работ;</w:t>
      </w:r>
    </w:p>
    <w:p w:rsidR="006B18C4" w:rsidRPr="00253CC7" w:rsidRDefault="006B18C4" w:rsidP="006B18C4">
      <w:pPr>
        <w:pStyle w:val="af"/>
        <w:keepNext w:val="0"/>
        <w:numPr>
          <w:ilvl w:val="0"/>
          <w:numId w:val="37"/>
        </w:numPr>
      </w:pPr>
      <w:r w:rsidRPr="00253CC7">
        <w:t>контактные данные лица, ответственного за предоставление информации о проводимых работах.</w:t>
      </w:r>
    </w:p>
    <w:p w:rsidR="006B18C4" w:rsidRPr="00253CC7" w:rsidRDefault="006B18C4" w:rsidP="006B18C4">
      <w:pPr>
        <w:pStyle w:val="af"/>
        <w:keepNext w:val="0"/>
      </w:pPr>
      <w:r>
        <w:t>Заказчик</w:t>
      </w:r>
      <w:r w:rsidRPr="00253CC7">
        <w:t xml:space="preserve"> уведомляет </w:t>
      </w:r>
      <w:r>
        <w:t>Исполнителя</w:t>
      </w:r>
      <w:r w:rsidRPr="00253CC7">
        <w:t xml:space="preserve"> о проведении любых </w:t>
      </w:r>
      <w:r>
        <w:t>неотложных</w:t>
      </w:r>
      <w:r w:rsidRPr="00253CC7">
        <w:t xml:space="preserve"> ремонтных работ на своем оборудовании, которые могут привести к его временной неработоспособности и, как следствие, к пропаданию нагрузки на Услуге, </w:t>
      </w:r>
      <w:r w:rsidRPr="002353F2">
        <w:t>минимум за 2</w:t>
      </w:r>
      <w:r w:rsidR="001D2002">
        <w:t> </w:t>
      </w:r>
      <w:r w:rsidRPr="002353F2">
        <w:t>(два) часа до начала работ.</w:t>
      </w:r>
    </w:p>
    <w:p w:rsidR="006B18C4" w:rsidRDefault="006B18C4" w:rsidP="006B18C4">
      <w:pPr>
        <w:pStyle w:val="af"/>
        <w:keepNext w:val="0"/>
      </w:pPr>
      <w:r w:rsidRPr="00253CC7">
        <w:t xml:space="preserve">При изменении сроков проведения </w:t>
      </w:r>
      <w:r>
        <w:t>неотложных</w:t>
      </w:r>
      <w:r w:rsidRPr="00253CC7">
        <w:t xml:space="preserve"> ремонтных работ или их отмене </w:t>
      </w:r>
      <w:r>
        <w:t>Заказчик</w:t>
      </w:r>
      <w:r w:rsidRPr="00253CC7">
        <w:t xml:space="preserve"> оповещает </w:t>
      </w:r>
      <w:r>
        <w:t>Исполнителя</w:t>
      </w:r>
      <w:r w:rsidRPr="00253CC7">
        <w:t xml:space="preserve"> в кратчайшие сроки после принятия решения.</w:t>
      </w:r>
    </w:p>
    <w:p w:rsidR="00490649" w:rsidRPr="00253CC7" w:rsidRDefault="00490649" w:rsidP="006B18C4">
      <w:pPr>
        <w:pStyle w:val="af"/>
        <w:keepNext w:val="0"/>
      </w:pPr>
    </w:p>
    <w:p w:rsidR="006B18C4" w:rsidRDefault="006B18C4" w:rsidP="005F396A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</w:rPr>
      </w:pPr>
      <w:r w:rsidRPr="005F396A">
        <w:rPr>
          <w:rFonts w:ascii="Times New Roman" w:hAnsi="Times New Roman" w:cs="Times New Roman"/>
          <w:b/>
          <w:sz w:val="24"/>
        </w:rPr>
        <w:t>СЕРВИСНОЕ ОБСЛУЖИВАНИЕ</w:t>
      </w:r>
    </w:p>
    <w:p w:rsidR="005F396A" w:rsidRPr="005F396A" w:rsidRDefault="005F396A" w:rsidP="005F396A">
      <w:pPr>
        <w:pStyle w:val="af3"/>
        <w:ind w:left="360"/>
      </w:pPr>
    </w:p>
    <w:p w:rsidR="006B18C4" w:rsidRDefault="006B18C4" w:rsidP="006B18C4">
      <w:pPr>
        <w:pStyle w:val="af"/>
        <w:keepNext w:val="0"/>
      </w:pPr>
      <w:r>
        <w:rPr>
          <w:b/>
          <w:bCs/>
        </w:rPr>
        <w:t>9.1. Служба технической поддержки</w:t>
      </w:r>
    </w:p>
    <w:p w:rsidR="006B18C4" w:rsidRDefault="006B18C4" w:rsidP="006B18C4">
      <w:pPr>
        <w:pStyle w:val="af"/>
        <w:keepNext w:val="0"/>
      </w:pPr>
      <w:r w:rsidRPr="00827933">
        <w:t xml:space="preserve">Для координации взаимодействия между </w:t>
      </w:r>
      <w:r>
        <w:t>Исполнителем</w:t>
      </w:r>
      <w:r w:rsidRPr="00827933">
        <w:t xml:space="preserve"> и </w:t>
      </w:r>
      <w:r>
        <w:t>Заказчиком</w:t>
      </w:r>
      <w:r w:rsidRPr="00827933">
        <w:t xml:space="preserve"> по вопросам предоставления и поддержки </w:t>
      </w:r>
      <w:r>
        <w:t>Услуги, а так же в случае обнаружения неисправности в предоставлении Услуги Заказчик должен обращаться в службу технической поддержки</w:t>
      </w:r>
      <w:r w:rsidRPr="00AF571B">
        <w:t xml:space="preserve"> для регистрации обращения и проведения проверки обращения.</w:t>
      </w:r>
    </w:p>
    <w:p w:rsidR="006B18C4" w:rsidRDefault="006B18C4" w:rsidP="006B18C4">
      <w:pPr>
        <w:pStyle w:val="af"/>
        <w:keepNext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579"/>
      </w:tblGrid>
      <w:tr w:rsidR="006B18C4" w:rsidRPr="00827933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827933">
              <w:t>Часы работы:</w:t>
            </w:r>
          </w:p>
        </w:tc>
        <w:tc>
          <w:tcPr>
            <w:tcW w:w="6579" w:type="dxa"/>
          </w:tcPr>
          <w:p w:rsidR="006B18C4" w:rsidRDefault="006B18C4" w:rsidP="003C0BE0">
            <w:pPr>
              <w:pStyle w:val="af"/>
              <w:keepNext w:val="0"/>
              <w:ind w:firstLine="0"/>
            </w:pPr>
            <w:r w:rsidRPr="00AF571B">
              <w:t>Круглосуточно</w:t>
            </w:r>
            <w:r>
              <w:t>.</w:t>
            </w:r>
          </w:p>
          <w:p w:rsidR="006B18C4" w:rsidRDefault="006B18C4" w:rsidP="003C0BE0">
            <w:pPr>
              <w:pStyle w:val="af"/>
              <w:keepNext w:val="0"/>
              <w:ind w:firstLine="0"/>
            </w:pPr>
            <w:r>
              <w:t>(24 часа в сутки, 7 дней в неделю, 365 (366) дней в году)</w:t>
            </w:r>
          </w:p>
          <w:p w:rsidR="006B18C4" w:rsidRPr="00827933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RPr="000A0657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0A0657">
              <w:t>Телефон:</w:t>
            </w:r>
          </w:p>
        </w:tc>
        <w:tc>
          <w:tcPr>
            <w:tcW w:w="6579" w:type="dxa"/>
          </w:tcPr>
          <w:p w:rsidR="006B18C4" w:rsidRPr="005D7724" w:rsidRDefault="006B18C4" w:rsidP="003C0BE0">
            <w:pPr>
              <w:pStyle w:val="af"/>
              <w:keepNext w:val="0"/>
              <w:ind w:firstLine="0"/>
              <w:rPr>
                <w:rStyle w:val="afff"/>
              </w:rPr>
            </w:pPr>
            <w:r>
              <w:rPr>
                <w:rStyle w:val="afff"/>
              </w:rPr>
              <w:t>________________</w:t>
            </w:r>
          </w:p>
          <w:p w:rsidR="006B18C4" w:rsidRPr="00AF571B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RPr="000A0657" w:rsidTr="005F396A">
        <w:tc>
          <w:tcPr>
            <w:tcW w:w="3060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  <w:jc w:val="right"/>
            </w:pPr>
            <w:r w:rsidRPr="000A0657">
              <w:t>Факс:</w:t>
            </w:r>
          </w:p>
        </w:tc>
        <w:tc>
          <w:tcPr>
            <w:tcW w:w="6579" w:type="dxa"/>
          </w:tcPr>
          <w:p w:rsidR="006B18C4" w:rsidRPr="005D7724" w:rsidRDefault="006B18C4" w:rsidP="003C0BE0">
            <w:pPr>
              <w:pStyle w:val="af"/>
              <w:keepNext w:val="0"/>
              <w:ind w:firstLine="0"/>
              <w:rPr>
                <w:rStyle w:val="afff"/>
              </w:rPr>
            </w:pPr>
            <w:r>
              <w:rPr>
                <w:rStyle w:val="afff"/>
              </w:rPr>
              <w:t>________________</w:t>
            </w:r>
          </w:p>
          <w:p w:rsidR="006B18C4" w:rsidRPr="000A0657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RPr="000A0657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800587">
              <w:rPr>
                <w:lang w:val="en-US"/>
              </w:rPr>
              <w:t>E-mail</w:t>
            </w:r>
            <w:r w:rsidRPr="000A0657">
              <w:t>:</w:t>
            </w:r>
          </w:p>
        </w:tc>
        <w:tc>
          <w:tcPr>
            <w:tcW w:w="6579" w:type="dxa"/>
          </w:tcPr>
          <w:p w:rsidR="006B18C4" w:rsidRPr="005D7724" w:rsidRDefault="006B18C4" w:rsidP="003C0BE0">
            <w:pPr>
              <w:pStyle w:val="af"/>
              <w:keepNext w:val="0"/>
              <w:ind w:firstLine="0"/>
              <w:rPr>
                <w:rStyle w:val="afff"/>
              </w:rPr>
            </w:pPr>
            <w:r>
              <w:rPr>
                <w:rStyle w:val="afff"/>
              </w:rPr>
              <w:t>________________</w:t>
            </w:r>
          </w:p>
          <w:p w:rsidR="006B18C4" w:rsidRPr="003A4B25" w:rsidRDefault="006B18C4" w:rsidP="003C0BE0">
            <w:pPr>
              <w:pStyle w:val="af"/>
              <w:keepNext w:val="0"/>
              <w:ind w:firstLine="0"/>
            </w:pPr>
          </w:p>
        </w:tc>
      </w:tr>
    </w:tbl>
    <w:p w:rsidR="006B18C4" w:rsidRDefault="006B18C4" w:rsidP="006B18C4">
      <w:pPr>
        <w:pStyle w:val="af"/>
        <w:keepNext w:val="0"/>
        <w:ind w:firstLine="0"/>
      </w:pPr>
    </w:p>
    <w:p w:rsidR="006B18C4" w:rsidRPr="00393C24" w:rsidRDefault="006B18C4" w:rsidP="006B18C4">
      <w:pPr>
        <w:pStyle w:val="af"/>
        <w:keepNext w:val="0"/>
        <w:rPr>
          <w:b/>
          <w:bCs/>
        </w:rPr>
      </w:pPr>
      <w:r w:rsidRPr="00AF571B">
        <w:rPr>
          <w:b/>
          <w:bCs/>
        </w:rPr>
        <w:t>9.</w:t>
      </w:r>
      <w:r>
        <w:rPr>
          <w:b/>
          <w:bCs/>
        </w:rPr>
        <w:t>2</w:t>
      </w:r>
      <w:r w:rsidRPr="00AF571B">
        <w:rPr>
          <w:b/>
          <w:bCs/>
        </w:rPr>
        <w:t xml:space="preserve">. Координаты ответственных сотрудников </w:t>
      </w:r>
      <w:r>
        <w:rPr>
          <w:b/>
          <w:bCs/>
        </w:rPr>
        <w:t>Исполнителя</w:t>
      </w:r>
      <w:r w:rsidRPr="00AF571B">
        <w:rPr>
          <w:b/>
          <w:bCs/>
        </w:rPr>
        <w:t xml:space="preserve">, по которым </w:t>
      </w:r>
      <w:r>
        <w:rPr>
          <w:b/>
          <w:bCs/>
        </w:rPr>
        <w:t>Заказчик</w:t>
      </w:r>
      <w:r w:rsidRPr="00AF571B">
        <w:rPr>
          <w:b/>
          <w:bCs/>
        </w:rPr>
        <w:t xml:space="preserve"> проводит поэтапное информирование</w:t>
      </w:r>
      <w:r>
        <w:rPr>
          <w:b/>
          <w:bCs/>
        </w:rPr>
        <w:t xml:space="preserve"> (эскалацию)</w:t>
      </w:r>
      <w:r w:rsidRPr="00AF571B">
        <w:rPr>
          <w:b/>
          <w:bCs/>
        </w:rPr>
        <w:t xml:space="preserve"> в случае несогласия с ходом решения возникающих проблем</w:t>
      </w:r>
    </w:p>
    <w:tbl>
      <w:tblPr>
        <w:tblpPr w:leftFromText="180" w:rightFromText="180" w:vertAnchor="text" w:horzAnchor="margin" w:tblpX="108" w:tblpY="134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9"/>
        <w:gridCol w:w="2384"/>
        <w:gridCol w:w="2346"/>
        <w:gridCol w:w="2398"/>
      </w:tblGrid>
      <w:tr w:rsidR="006B18C4" w:rsidRPr="004C7BA6" w:rsidTr="005F396A">
        <w:trPr>
          <w:trHeight w:val="347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  <w:jc w:val="center"/>
            </w:pPr>
            <w:r w:rsidRPr="004C7BA6">
              <w:t>Контактное лицо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Ф.И.О.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Телефон/Факс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A87A00">
              <w:rPr>
                <w:sz w:val="24"/>
                <w:lang w:val="en-US"/>
              </w:rPr>
              <w:t>E-mail</w:t>
            </w:r>
          </w:p>
        </w:tc>
      </w:tr>
      <w:tr w:rsidR="006B18C4" w:rsidRPr="00A87A00" w:rsidTr="005F396A">
        <w:trPr>
          <w:trHeight w:val="300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9F2EEC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firstLine="0"/>
            </w:pPr>
          </w:p>
        </w:tc>
      </w:tr>
      <w:tr w:rsidR="006B18C4" w:rsidRPr="00A87A00" w:rsidTr="005F396A">
        <w:trPr>
          <w:trHeight w:val="321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922D2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6B18C4" w:rsidRPr="00A87A00" w:rsidTr="005F396A">
        <w:trPr>
          <w:trHeight w:val="310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6B18C4" w:rsidRPr="00A87A00" w:rsidTr="005F396A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</w:tbl>
    <w:p w:rsidR="006B18C4" w:rsidRDefault="006B18C4" w:rsidP="006B18C4">
      <w:pPr>
        <w:pStyle w:val="af"/>
        <w:keepNext w:val="0"/>
      </w:pPr>
    </w:p>
    <w:p w:rsidR="006B18C4" w:rsidRPr="00393C24" w:rsidRDefault="006B18C4" w:rsidP="006B18C4">
      <w:pPr>
        <w:pStyle w:val="af"/>
        <w:keepNext w:val="0"/>
        <w:rPr>
          <w:b/>
          <w:bCs/>
        </w:rPr>
      </w:pPr>
      <w:r w:rsidRPr="003A4B25">
        <w:rPr>
          <w:b/>
          <w:bCs/>
        </w:rPr>
        <w:t>9.</w:t>
      </w:r>
      <w:r>
        <w:rPr>
          <w:b/>
          <w:bCs/>
        </w:rPr>
        <w:t>3</w:t>
      </w:r>
      <w:r w:rsidRPr="003A4B25">
        <w:rPr>
          <w:b/>
          <w:bCs/>
        </w:rPr>
        <w:t xml:space="preserve">. Координаты ответственных сотрудников </w:t>
      </w:r>
      <w:r>
        <w:rPr>
          <w:b/>
          <w:bCs/>
        </w:rPr>
        <w:t>Заказчика</w:t>
      </w:r>
      <w:r w:rsidRPr="003A4B25">
        <w:rPr>
          <w:b/>
          <w:bCs/>
        </w:rPr>
        <w:t xml:space="preserve">, по которым </w:t>
      </w:r>
      <w:r>
        <w:rPr>
          <w:b/>
          <w:bCs/>
        </w:rPr>
        <w:t>Исполнитель</w:t>
      </w:r>
      <w:r w:rsidRPr="003A4B25">
        <w:rPr>
          <w:b/>
          <w:bCs/>
        </w:rPr>
        <w:t xml:space="preserve"> осуществляет информирование о проведении плановых</w:t>
      </w:r>
      <w:r>
        <w:rPr>
          <w:b/>
          <w:bCs/>
        </w:rPr>
        <w:t xml:space="preserve"> и</w:t>
      </w:r>
      <w:r w:rsidRPr="003A4B25">
        <w:rPr>
          <w:b/>
          <w:bCs/>
        </w:rPr>
        <w:t xml:space="preserve"> неотложных ремонтных  работ, регистрации, решении и устранении выявленных неисправностей</w:t>
      </w:r>
    </w:p>
    <w:tbl>
      <w:tblPr>
        <w:tblpPr w:leftFromText="180" w:rightFromText="180" w:vertAnchor="text" w:horzAnchor="margin" w:tblpX="108" w:tblpY="134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9"/>
        <w:gridCol w:w="2384"/>
        <w:gridCol w:w="2344"/>
        <w:gridCol w:w="2431"/>
      </w:tblGrid>
      <w:tr w:rsidR="006B18C4" w:rsidRPr="004C7BA6" w:rsidTr="005F396A">
        <w:trPr>
          <w:trHeight w:val="347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  <w:jc w:val="center"/>
            </w:pPr>
            <w:r w:rsidRPr="004C7BA6">
              <w:t>Контактное лицо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Ф.И.О.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Телефон/Факс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A87A00">
              <w:rPr>
                <w:sz w:val="24"/>
                <w:lang w:val="en-US"/>
              </w:rPr>
              <w:t>E-mail</w:t>
            </w:r>
          </w:p>
        </w:tc>
      </w:tr>
      <w:tr w:rsidR="006B18C4" w:rsidRPr="00A87A00" w:rsidTr="005F396A">
        <w:trPr>
          <w:trHeight w:val="307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9F2EEC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5F396A" w:rsidRPr="00A87A00" w:rsidTr="005F396A">
        <w:trPr>
          <w:trHeight w:val="307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9F2EEC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4C7BA6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4C7BA6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A87A00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</w:tr>
    </w:tbl>
    <w:p w:rsidR="005F396A" w:rsidRDefault="005F396A" w:rsidP="006B18C4">
      <w:pPr>
        <w:pStyle w:val="af"/>
        <w:keepNext w:val="0"/>
        <w:rPr>
          <w:b/>
          <w:bCs/>
        </w:rPr>
      </w:pPr>
    </w:p>
    <w:p w:rsidR="006B18C4" w:rsidRPr="00827933" w:rsidRDefault="006B18C4" w:rsidP="006B18C4">
      <w:pPr>
        <w:pStyle w:val="af"/>
        <w:keepNext w:val="0"/>
        <w:rPr>
          <w:b/>
          <w:bCs/>
        </w:rPr>
      </w:pPr>
      <w:r w:rsidRPr="00827933">
        <w:rPr>
          <w:b/>
          <w:bCs/>
        </w:rPr>
        <w:t>9.</w:t>
      </w:r>
      <w:r w:rsidR="00973D22">
        <w:rPr>
          <w:b/>
          <w:bCs/>
        </w:rPr>
        <w:t>4</w:t>
      </w:r>
      <w:r w:rsidRPr="00827933">
        <w:rPr>
          <w:b/>
          <w:bCs/>
        </w:rPr>
        <w:t>. Сервис менеджер</w:t>
      </w:r>
    </w:p>
    <w:p w:rsidR="006B18C4" w:rsidRPr="00827933" w:rsidRDefault="006B18C4" w:rsidP="006B18C4">
      <w:pPr>
        <w:pStyle w:val="af"/>
        <w:keepNext w:val="0"/>
      </w:pPr>
      <w:r w:rsidRPr="00827933">
        <w:t xml:space="preserve">Для координации взаимодействия между </w:t>
      </w:r>
      <w:r>
        <w:t>Исполнителем</w:t>
      </w:r>
      <w:r w:rsidRPr="00827933">
        <w:t xml:space="preserve"> и </w:t>
      </w:r>
      <w:r>
        <w:t>Заказчиком</w:t>
      </w:r>
      <w:r w:rsidRPr="00827933">
        <w:t xml:space="preserve"> по вопросам предоставления и поддержки </w:t>
      </w:r>
      <w:r>
        <w:t>Услуги</w:t>
      </w:r>
      <w:r w:rsidRPr="00827933">
        <w:t xml:space="preserve">, </w:t>
      </w:r>
      <w:r>
        <w:t>Заказчику</w:t>
      </w:r>
      <w:r w:rsidRPr="00827933">
        <w:t xml:space="preserve"> предоставляется сервис-менеджер. Дополнительно </w:t>
      </w:r>
      <w:r>
        <w:t>Заказчик</w:t>
      </w:r>
      <w:r w:rsidRPr="00827933">
        <w:t xml:space="preserve"> может обращаться по единому номеру.</w:t>
      </w:r>
    </w:p>
    <w:p w:rsidR="006B18C4" w:rsidRPr="00827933" w:rsidRDefault="006B18C4" w:rsidP="006B18C4">
      <w:pPr>
        <w:pStyle w:val="af"/>
        <w:keepNext w:val="0"/>
      </w:pPr>
      <w:r w:rsidRPr="00827933">
        <w:t xml:space="preserve">Сервис-менеджер отвечает за оказание сервисной поддержки </w:t>
      </w:r>
      <w:r>
        <w:t>Заказчику</w:t>
      </w:r>
      <w:r w:rsidRPr="00827933">
        <w:t>, в том числе:</w:t>
      </w:r>
    </w:p>
    <w:p w:rsidR="006B18C4" w:rsidRPr="004C7BA6" w:rsidRDefault="006B18C4" w:rsidP="006B18C4">
      <w:pPr>
        <w:pStyle w:val="af"/>
        <w:keepNext w:val="0"/>
        <w:numPr>
          <w:ilvl w:val="0"/>
          <w:numId w:val="37"/>
        </w:numPr>
      </w:pPr>
      <w:r w:rsidRPr="00827933">
        <w:t xml:space="preserve">Координацию всех действий </w:t>
      </w:r>
      <w:r>
        <w:t>Исполнителя</w:t>
      </w:r>
      <w:r w:rsidRPr="00827933">
        <w:t xml:space="preserve">, направленных на своевременное предоставление сервисов </w:t>
      </w:r>
      <w:r>
        <w:t>Заказчику</w:t>
      </w:r>
      <w:r w:rsidRPr="00827933">
        <w:t xml:space="preserve"> и выполнение всех контрактных обязательств.</w:t>
      </w:r>
    </w:p>
    <w:p w:rsidR="006B18C4" w:rsidRPr="004C7BA6" w:rsidRDefault="006B18C4" w:rsidP="006B18C4">
      <w:pPr>
        <w:pStyle w:val="af"/>
        <w:keepNext w:val="0"/>
        <w:numPr>
          <w:ilvl w:val="0"/>
          <w:numId w:val="37"/>
        </w:numPr>
      </w:pPr>
      <w:r w:rsidRPr="00827933">
        <w:t>Организацию, проведение и документирование совещаний по качеству предоставляемых Услуг и порядку взаимодействия между сторонами.</w:t>
      </w:r>
    </w:p>
    <w:p w:rsidR="006B18C4" w:rsidRPr="004C7BA6" w:rsidRDefault="006B18C4" w:rsidP="006B18C4">
      <w:pPr>
        <w:pStyle w:val="af"/>
        <w:keepNext w:val="0"/>
        <w:numPr>
          <w:ilvl w:val="0"/>
          <w:numId w:val="37"/>
        </w:numPr>
      </w:pPr>
      <w:r w:rsidRPr="00827933">
        <w:t xml:space="preserve">Информирование </w:t>
      </w:r>
      <w:r>
        <w:t>Заказчика</w:t>
      </w:r>
      <w:r w:rsidRPr="00827933">
        <w:t xml:space="preserve"> о ходе решения проблем и организация процедуры эскалации.</w:t>
      </w:r>
    </w:p>
    <w:p w:rsidR="006B18C4" w:rsidRPr="004C7BA6" w:rsidRDefault="006B18C4" w:rsidP="006B18C4">
      <w:pPr>
        <w:pStyle w:val="af"/>
        <w:keepNext w:val="0"/>
        <w:numPr>
          <w:ilvl w:val="0"/>
          <w:numId w:val="37"/>
        </w:numPr>
      </w:pPr>
      <w:r w:rsidRPr="00827933">
        <w:t xml:space="preserve">Предоставление по запросу отчетов </w:t>
      </w:r>
      <w:r>
        <w:t>Заказчику</w:t>
      </w:r>
      <w:r w:rsidRPr="00827933">
        <w:t xml:space="preserve"> о прерываниях предоставления </w:t>
      </w:r>
      <w:r>
        <w:t>У</w:t>
      </w:r>
      <w:r w:rsidRPr="00827933">
        <w:t>слуг за согласованный период.</w:t>
      </w:r>
    </w:p>
    <w:p w:rsidR="006B18C4" w:rsidRPr="004C7BA6" w:rsidRDefault="006B18C4" w:rsidP="006B18C4">
      <w:pPr>
        <w:pStyle w:val="af"/>
        <w:keepNext w:val="0"/>
        <w:numPr>
          <w:ilvl w:val="0"/>
          <w:numId w:val="37"/>
        </w:numPr>
      </w:pPr>
      <w:r w:rsidRPr="00827933">
        <w:t xml:space="preserve">Контроль за своевременным решением всех поступивших от </w:t>
      </w:r>
      <w:r>
        <w:t>Заказчика</w:t>
      </w:r>
      <w:r w:rsidRPr="00827933">
        <w:t xml:space="preserve"> запросов.</w:t>
      </w:r>
    </w:p>
    <w:p w:rsidR="006B18C4" w:rsidRPr="00827933" w:rsidRDefault="006B18C4" w:rsidP="006B18C4">
      <w:pPr>
        <w:pStyle w:val="af"/>
        <w:keepNext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579"/>
      </w:tblGrid>
      <w:tr w:rsidR="006B18C4" w:rsidTr="005F396A">
        <w:tc>
          <w:tcPr>
            <w:tcW w:w="3060" w:type="dxa"/>
          </w:tcPr>
          <w:p w:rsidR="006B18C4" w:rsidRPr="00827933" w:rsidRDefault="006B18C4" w:rsidP="005F396A">
            <w:pPr>
              <w:pStyle w:val="af"/>
              <w:keepNext w:val="0"/>
              <w:ind w:firstLine="0"/>
              <w:jc w:val="center"/>
            </w:pPr>
            <w:r w:rsidRPr="00827933">
              <w:t>Часы работы</w:t>
            </w:r>
            <w:r>
              <w:t>:</w:t>
            </w:r>
          </w:p>
        </w:tc>
        <w:tc>
          <w:tcPr>
            <w:tcW w:w="6579" w:type="dxa"/>
          </w:tcPr>
          <w:p w:rsidR="006B18C4" w:rsidRPr="00827933" w:rsidRDefault="006B18C4" w:rsidP="005F396A">
            <w:pPr>
              <w:pStyle w:val="af"/>
              <w:keepNext w:val="0"/>
              <w:ind w:firstLine="0"/>
              <w:jc w:val="center"/>
            </w:pPr>
            <w:r w:rsidRPr="00827933">
              <w:t>Понедельник-Четверг с 9-00 (MSK) до 18-00 (MSK)</w:t>
            </w:r>
          </w:p>
          <w:p w:rsidR="006B18C4" w:rsidRPr="00827933" w:rsidRDefault="006B18C4" w:rsidP="005F396A">
            <w:pPr>
              <w:pStyle w:val="af"/>
              <w:keepNext w:val="0"/>
              <w:ind w:firstLine="0"/>
              <w:jc w:val="center"/>
            </w:pPr>
            <w:r w:rsidRPr="00827933">
              <w:t>Пятница с 9-00 (MSK) до 16-45 (MSK).</w:t>
            </w:r>
          </w:p>
        </w:tc>
      </w:tr>
      <w:tr w:rsidR="006B18C4" w:rsidRPr="00800587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0A0657">
              <w:t>Телефон:</w:t>
            </w:r>
          </w:p>
        </w:tc>
        <w:tc>
          <w:tcPr>
            <w:tcW w:w="6579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Tr="005F396A">
        <w:tc>
          <w:tcPr>
            <w:tcW w:w="3060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  <w:jc w:val="right"/>
            </w:pPr>
            <w:r w:rsidRPr="000A0657">
              <w:t>Факс:</w:t>
            </w:r>
          </w:p>
        </w:tc>
        <w:tc>
          <w:tcPr>
            <w:tcW w:w="6579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RPr="00800587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800587">
              <w:rPr>
                <w:lang w:val="en-US"/>
              </w:rPr>
              <w:t>E-mail</w:t>
            </w:r>
            <w:r w:rsidRPr="000A0657">
              <w:t>:</w:t>
            </w:r>
          </w:p>
        </w:tc>
        <w:tc>
          <w:tcPr>
            <w:tcW w:w="6579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</w:pPr>
          </w:p>
        </w:tc>
      </w:tr>
    </w:tbl>
    <w:p w:rsidR="006B18C4" w:rsidRDefault="006B18C4" w:rsidP="006B18C4">
      <w:pPr>
        <w:pStyle w:val="af"/>
        <w:keepNext w:val="0"/>
        <w:rPr>
          <w:b/>
          <w:bCs/>
        </w:rPr>
      </w:pPr>
    </w:p>
    <w:p w:rsidR="006B18C4" w:rsidRDefault="006B18C4" w:rsidP="006B18C4">
      <w:pPr>
        <w:pStyle w:val="af"/>
        <w:keepNext w:val="0"/>
        <w:rPr>
          <w:b/>
          <w:bCs/>
        </w:rPr>
      </w:pPr>
      <w:r w:rsidRPr="00827933">
        <w:rPr>
          <w:b/>
          <w:bCs/>
        </w:rPr>
        <w:t>9.</w:t>
      </w:r>
      <w:r w:rsidR="00973D22">
        <w:rPr>
          <w:b/>
          <w:bCs/>
        </w:rPr>
        <w:t>5</w:t>
      </w:r>
      <w:r w:rsidRPr="00827933">
        <w:rPr>
          <w:b/>
          <w:bCs/>
        </w:rPr>
        <w:t xml:space="preserve">. </w:t>
      </w:r>
      <w:r>
        <w:rPr>
          <w:b/>
          <w:bCs/>
        </w:rPr>
        <w:t>Служба по работе с техническими претензиями</w:t>
      </w:r>
    </w:p>
    <w:p w:rsidR="006B18C4" w:rsidRPr="00AF571B" w:rsidRDefault="006B18C4" w:rsidP="006B18C4">
      <w:pPr>
        <w:pStyle w:val="af"/>
        <w:keepNext w:val="0"/>
      </w:pPr>
      <w:r w:rsidRPr="00AF571B">
        <w:t>В случае обнаружения неисправности в предоставлени</w:t>
      </w:r>
      <w:r>
        <w:t>и</w:t>
      </w:r>
      <w:r w:rsidRPr="00AF571B">
        <w:t xml:space="preserve"> Услуг</w:t>
      </w:r>
      <w:r>
        <w:t>и</w:t>
      </w:r>
      <w:r w:rsidRPr="00AF571B">
        <w:t xml:space="preserve">, в нерабочее время сервис-менеджера, </w:t>
      </w:r>
      <w:r>
        <w:t>Заказчик</w:t>
      </w:r>
      <w:r w:rsidRPr="00AF571B">
        <w:t xml:space="preserve"> должен обратиться в Службу по работе с техническими претензиями для регистрации обращения и проведения проверки обращения.</w:t>
      </w:r>
    </w:p>
    <w:p w:rsidR="006B18C4" w:rsidRDefault="006B18C4" w:rsidP="006B18C4">
      <w:pPr>
        <w:pStyle w:val="af"/>
        <w:keepNext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579"/>
      </w:tblGrid>
      <w:tr w:rsidR="006B18C4" w:rsidRPr="00827933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827933">
              <w:t>Часы работы</w:t>
            </w:r>
          </w:p>
        </w:tc>
        <w:tc>
          <w:tcPr>
            <w:tcW w:w="6579" w:type="dxa"/>
          </w:tcPr>
          <w:p w:rsidR="006B18C4" w:rsidRDefault="006B18C4" w:rsidP="003C0BE0">
            <w:pPr>
              <w:pStyle w:val="af"/>
              <w:keepNext w:val="0"/>
              <w:ind w:firstLine="0"/>
            </w:pPr>
            <w:r w:rsidRPr="00AF571B">
              <w:t>Круглосуточно</w:t>
            </w:r>
            <w:r>
              <w:t>.</w:t>
            </w:r>
          </w:p>
          <w:p w:rsidR="006B18C4" w:rsidRPr="00827933" w:rsidRDefault="006B18C4" w:rsidP="005F396A">
            <w:pPr>
              <w:pStyle w:val="af"/>
              <w:keepNext w:val="0"/>
              <w:ind w:firstLine="0"/>
            </w:pPr>
            <w:r>
              <w:t>(24 часа в сутки, 7 дней в неделю, 365 (366) дней в году)</w:t>
            </w:r>
          </w:p>
        </w:tc>
      </w:tr>
      <w:tr w:rsidR="006B18C4" w:rsidRPr="000A0657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0A0657">
              <w:t>Телефон:</w:t>
            </w:r>
          </w:p>
        </w:tc>
        <w:tc>
          <w:tcPr>
            <w:tcW w:w="6579" w:type="dxa"/>
          </w:tcPr>
          <w:p w:rsidR="006B18C4" w:rsidRPr="00AF571B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RPr="000A0657" w:rsidTr="005F396A">
        <w:tc>
          <w:tcPr>
            <w:tcW w:w="3060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  <w:jc w:val="right"/>
            </w:pPr>
            <w:r w:rsidRPr="000A0657">
              <w:t>Факс:</w:t>
            </w:r>
          </w:p>
        </w:tc>
        <w:tc>
          <w:tcPr>
            <w:tcW w:w="6579" w:type="dxa"/>
          </w:tcPr>
          <w:p w:rsidR="006B18C4" w:rsidRPr="000A0657" w:rsidRDefault="006B18C4" w:rsidP="003C0BE0">
            <w:pPr>
              <w:pStyle w:val="af"/>
              <w:keepNext w:val="0"/>
              <w:ind w:firstLine="0"/>
            </w:pPr>
          </w:p>
        </w:tc>
      </w:tr>
      <w:tr w:rsidR="006B18C4" w:rsidRPr="000A0657" w:rsidTr="005F396A">
        <w:tc>
          <w:tcPr>
            <w:tcW w:w="3060" w:type="dxa"/>
          </w:tcPr>
          <w:p w:rsidR="006B18C4" w:rsidRPr="00827933" w:rsidRDefault="006B18C4" w:rsidP="003C0BE0">
            <w:pPr>
              <w:pStyle w:val="af"/>
              <w:keepNext w:val="0"/>
              <w:ind w:firstLine="0"/>
              <w:jc w:val="right"/>
            </w:pPr>
            <w:r w:rsidRPr="00800587">
              <w:rPr>
                <w:lang w:val="en-US"/>
              </w:rPr>
              <w:t>E-mail</w:t>
            </w:r>
            <w:r w:rsidRPr="000A0657">
              <w:t>:</w:t>
            </w:r>
          </w:p>
        </w:tc>
        <w:tc>
          <w:tcPr>
            <w:tcW w:w="6579" w:type="dxa"/>
          </w:tcPr>
          <w:p w:rsidR="006B18C4" w:rsidRPr="003A4B25" w:rsidRDefault="006B18C4" w:rsidP="003C0BE0">
            <w:pPr>
              <w:pStyle w:val="af"/>
              <w:keepNext w:val="0"/>
              <w:ind w:firstLine="0"/>
            </w:pPr>
          </w:p>
        </w:tc>
      </w:tr>
    </w:tbl>
    <w:p w:rsidR="005F396A" w:rsidRDefault="005F396A" w:rsidP="006B18C4">
      <w:pPr>
        <w:pStyle w:val="af"/>
        <w:keepNext w:val="0"/>
        <w:rPr>
          <w:b/>
          <w:bCs/>
        </w:rPr>
      </w:pPr>
    </w:p>
    <w:p w:rsidR="006B18C4" w:rsidRDefault="006B18C4" w:rsidP="006B18C4">
      <w:pPr>
        <w:pStyle w:val="af"/>
        <w:keepNext w:val="0"/>
        <w:rPr>
          <w:b/>
          <w:bCs/>
        </w:rPr>
      </w:pPr>
      <w:r w:rsidRPr="00AF571B">
        <w:rPr>
          <w:b/>
          <w:bCs/>
        </w:rPr>
        <w:t>9.</w:t>
      </w:r>
      <w:r w:rsidR="00973D22">
        <w:rPr>
          <w:b/>
          <w:bCs/>
        </w:rPr>
        <w:t>6</w:t>
      </w:r>
      <w:r w:rsidRPr="00AF571B">
        <w:rPr>
          <w:b/>
          <w:bCs/>
        </w:rPr>
        <w:t xml:space="preserve">. Координаты ответственных сотрудников </w:t>
      </w:r>
      <w:r>
        <w:rPr>
          <w:b/>
          <w:bCs/>
        </w:rPr>
        <w:t>Исполнителя</w:t>
      </w:r>
      <w:r w:rsidRPr="00AF571B">
        <w:rPr>
          <w:b/>
          <w:bCs/>
        </w:rPr>
        <w:t xml:space="preserve">, по которым </w:t>
      </w:r>
      <w:r>
        <w:rPr>
          <w:b/>
          <w:bCs/>
        </w:rPr>
        <w:t>Заказчик</w:t>
      </w:r>
      <w:r w:rsidRPr="00AF571B">
        <w:rPr>
          <w:b/>
          <w:bCs/>
        </w:rPr>
        <w:t xml:space="preserve"> проводит поэтапное информирование</w:t>
      </w:r>
      <w:r>
        <w:rPr>
          <w:b/>
          <w:bCs/>
        </w:rPr>
        <w:t xml:space="preserve"> (эскалацию)</w:t>
      </w:r>
      <w:r w:rsidRPr="00AF571B">
        <w:rPr>
          <w:b/>
          <w:bCs/>
        </w:rPr>
        <w:t xml:space="preserve"> в случае несогласия с ходом решения возникающих проблем</w:t>
      </w:r>
    </w:p>
    <w:tbl>
      <w:tblPr>
        <w:tblpPr w:leftFromText="180" w:rightFromText="180" w:vertAnchor="text" w:horzAnchor="margin" w:tblpX="108" w:tblpY="470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9"/>
        <w:gridCol w:w="2384"/>
        <w:gridCol w:w="2344"/>
        <w:gridCol w:w="2431"/>
      </w:tblGrid>
      <w:tr w:rsidR="006B18C4" w:rsidRPr="004C7BA6" w:rsidTr="005F396A">
        <w:trPr>
          <w:trHeight w:val="347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  <w:jc w:val="center"/>
            </w:pPr>
            <w:r w:rsidRPr="004C7BA6">
              <w:t>Контактное лицо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Ф.И.О.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Телефон/Факс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A87A00">
              <w:rPr>
                <w:sz w:val="24"/>
                <w:lang w:val="en-US"/>
              </w:rPr>
              <w:t>E-mail</w:t>
            </w:r>
          </w:p>
        </w:tc>
      </w:tr>
      <w:tr w:rsidR="006B18C4" w:rsidRPr="00A87A00" w:rsidTr="005F396A">
        <w:trPr>
          <w:trHeight w:val="318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9F2EEC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6B18C4" w:rsidRPr="00A87A00" w:rsidTr="005F396A">
        <w:trPr>
          <w:trHeight w:val="338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922D2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6B18C4" w:rsidRPr="00A87A00" w:rsidTr="005F396A">
        <w:trPr>
          <w:trHeight w:val="356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6B18C4" w:rsidRPr="00A87A00" w:rsidTr="005F396A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firstLine="0"/>
              <w:jc w:val="center"/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</w:tbl>
    <w:p w:rsidR="006B18C4" w:rsidRDefault="006B18C4" w:rsidP="006B18C4">
      <w:pPr>
        <w:pStyle w:val="af"/>
        <w:keepNext w:val="0"/>
      </w:pPr>
    </w:p>
    <w:p w:rsidR="006B18C4" w:rsidRDefault="006B18C4" w:rsidP="006B18C4">
      <w:pPr>
        <w:pStyle w:val="af"/>
        <w:keepNext w:val="0"/>
      </w:pPr>
    </w:p>
    <w:p w:rsidR="006B18C4" w:rsidRPr="003A4B25" w:rsidRDefault="006B18C4" w:rsidP="006B18C4">
      <w:pPr>
        <w:pStyle w:val="af"/>
        <w:keepNext w:val="0"/>
        <w:rPr>
          <w:b/>
          <w:bCs/>
        </w:rPr>
      </w:pPr>
      <w:r w:rsidRPr="003A4B25">
        <w:rPr>
          <w:b/>
          <w:bCs/>
        </w:rPr>
        <w:t>9.</w:t>
      </w:r>
      <w:r w:rsidR="00973D22">
        <w:rPr>
          <w:b/>
          <w:bCs/>
        </w:rPr>
        <w:t>7</w:t>
      </w:r>
      <w:r w:rsidRPr="003A4B25">
        <w:rPr>
          <w:b/>
          <w:bCs/>
        </w:rPr>
        <w:t xml:space="preserve">. Координаты ответственных сотрудников </w:t>
      </w:r>
      <w:r>
        <w:rPr>
          <w:b/>
          <w:bCs/>
        </w:rPr>
        <w:t>Заказчика</w:t>
      </w:r>
      <w:r w:rsidRPr="003A4B25">
        <w:rPr>
          <w:b/>
          <w:bCs/>
        </w:rPr>
        <w:t xml:space="preserve">, по которым </w:t>
      </w:r>
      <w:r>
        <w:rPr>
          <w:b/>
          <w:bCs/>
        </w:rPr>
        <w:t>Исполнитель</w:t>
      </w:r>
      <w:r w:rsidRPr="003A4B25">
        <w:rPr>
          <w:b/>
          <w:bCs/>
        </w:rPr>
        <w:t xml:space="preserve"> осуществляет информирование о проведении плановых</w:t>
      </w:r>
      <w:r>
        <w:rPr>
          <w:b/>
          <w:bCs/>
        </w:rPr>
        <w:t xml:space="preserve"> и</w:t>
      </w:r>
      <w:r w:rsidRPr="003A4B25">
        <w:rPr>
          <w:b/>
          <w:bCs/>
        </w:rPr>
        <w:t xml:space="preserve"> неотложных ремонтных  работ, регистрации, решении и устранении выявленных неисправностей</w:t>
      </w:r>
    </w:p>
    <w:p w:rsidR="006B18C4" w:rsidRDefault="006B18C4" w:rsidP="006B18C4">
      <w:pPr>
        <w:pStyle w:val="af"/>
        <w:keepNext w:val="0"/>
        <w:ind w:firstLine="0"/>
      </w:pPr>
    </w:p>
    <w:tbl>
      <w:tblPr>
        <w:tblpPr w:leftFromText="180" w:rightFromText="180" w:vertAnchor="text" w:horzAnchor="margin" w:tblpX="108" w:tblpY="134"/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9"/>
        <w:gridCol w:w="2384"/>
        <w:gridCol w:w="2346"/>
        <w:gridCol w:w="2398"/>
      </w:tblGrid>
      <w:tr w:rsidR="006B18C4" w:rsidRPr="004C7BA6" w:rsidTr="005F396A">
        <w:trPr>
          <w:trHeight w:val="347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firstLine="0"/>
              <w:jc w:val="center"/>
            </w:pPr>
            <w:r w:rsidRPr="004C7BA6">
              <w:t>Контактное лицо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Ф.И.О.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4C7BA6">
              <w:rPr>
                <w:sz w:val="24"/>
              </w:rPr>
              <w:t>Телефон/Факс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8"/>
              <w:rPr>
                <w:sz w:val="24"/>
              </w:rPr>
            </w:pPr>
            <w:r w:rsidRPr="00A87A00">
              <w:rPr>
                <w:sz w:val="24"/>
                <w:lang w:val="en-US"/>
              </w:rPr>
              <w:t>E-mail</w:t>
            </w:r>
          </w:p>
        </w:tc>
      </w:tr>
      <w:tr w:rsidR="006B18C4" w:rsidRPr="00A87A00" w:rsidTr="005F396A">
        <w:trPr>
          <w:trHeight w:val="312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9F2EEC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4C7BA6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C4" w:rsidRPr="00A87A00" w:rsidRDefault="006B18C4" w:rsidP="005F396A">
            <w:pPr>
              <w:pStyle w:val="af"/>
              <w:keepNext w:val="0"/>
              <w:ind w:right="480" w:firstLine="0"/>
              <w:jc w:val="left"/>
            </w:pPr>
          </w:p>
        </w:tc>
      </w:tr>
      <w:tr w:rsidR="005F396A" w:rsidRPr="00A87A00" w:rsidTr="005F396A">
        <w:trPr>
          <w:trHeight w:val="312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9F2EEC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4C7BA6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4C7BA6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6A" w:rsidRPr="00A87A00" w:rsidRDefault="005F396A" w:rsidP="005F396A">
            <w:pPr>
              <w:pStyle w:val="af"/>
              <w:keepNext w:val="0"/>
              <w:ind w:right="480" w:firstLine="0"/>
              <w:jc w:val="left"/>
            </w:pPr>
          </w:p>
        </w:tc>
      </w:tr>
    </w:tbl>
    <w:p w:rsidR="006B18C4" w:rsidRDefault="006B18C4" w:rsidP="006B18C4"/>
    <w:p w:rsidR="00AE1B7C" w:rsidRPr="000E1BE7" w:rsidRDefault="00AE1B7C" w:rsidP="000C244C">
      <w:pPr>
        <w:spacing w:line="276" w:lineRule="auto"/>
        <w:jc w:val="both"/>
      </w:pPr>
      <w:bookmarkStart w:id="11" w:name="_Toc503848925"/>
    </w:p>
    <w:tbl>
      <w:tblPr>
        <w:tblW w:w="9639" w:type="dxa"/>
        <w:tblInd w:w="108" w:type="dxa"/>
        <w:tblLayout w:type="fixed"/>
        <w:tblLook w:val="0000"/>
      </w:tblPr>
      <w:tblGrid>
        <w:gridCol w:w="5670"/>
        <w:gridCol w:w="3969"/>
      </w:tblGrid>
      <w:tr w:rsidR="005F396A" w:rsidRPr="000E1BE7" w:rsidTr="00FE5C59">
        <w:trPr>
          <w:cantSplit/>
        </w:trPr>
        <w:tc>
          <w:tcPr>
            <w:tcW w:w="5670" w:type="dxa"/>
          </w:tcPr>
          <w:bookmarkEnd w:id="11"/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  <w:b/>
              </w:rPr>
            </w:pPr>
            <w:r w:rsidRPr="000E1BE7">
              <w:rPr>
                <w:rFonts w:eastAsia="Calibri"/>
                <w:b/>
              </w:rPr>
              <w:t>От Исполнителя</w:t>
            </w:r>
          </w:p>
        </w:tc>
        <w:tc>
          <w:tcPr>
            <w:tcW w:w="3969" w:type="dxa"/>
          </w:tcPr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  <w:b/>
              </w:rPr>
            </w:pPr>
            <w:r w:rsidRPr="000E1BE7">
              <w:rPr>
                <w:rFonts w:eastAsia="Calibri"/>
                <w:b/>
              </w:rPr>
              <w:t>От Заказчика</w:t>
            </w:r>
          </w:p>
        </w:tc>
      </w:tr>
      <w:tr w:rsidR="005F396A" w:rsidRPr="000E1BE7" w:rsidTr="00FE5C59">
        <w:trPr>
          <w:cantSplit/>
        </w:trPr>
        <w:tc>
          <w:tcPr>
            <w:tcW w:w="5670" w:type="dxa"/>
          </w:tcPr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0E1BE7">
              <w:rPr>
                <w:rFonts w:eastAsia="Calibri"/>
              </w:rPr>
              <w:t>___________________________</w:t>
            </w:r>
          </w:p>
        </w:tc>
        <w:tc>
          <w:tcPr>
            <w:tcW w:w="3969" w:type="dxa"/>
          </w:tcPr>
          <w:p w:rsidR="005F396A" w:rsidRPr="000E1BE7" w:rsidRDefault="005F396A" w:rsidP="000C244C">
            <w:pPr>
              <w:spacing w:line="276" w:lineRule="auto"/>
              <w:rPr>
                <w:rFonts w:eastAsia="Calibri"/>
                <w:b/>
              </w:rPr>
            </w:pPr>
            <w:r w:rsidRPr="000E1BE7">
              <w:rPr>
                <w:rFonts w:eastAsia="Calibri"/>
                <w:b/>
              </w:rPr>
              <w:t xml:space="preserve">АО «КОНСИСТ-ОС» </w:t>
            </w:r>
          </w:p>
        </w:tc>
      </w:tr>
      <w:tr w:rsidR="005F396A" w:rsidRPr="000E1BE7" w:rsidTr="00FE5C59">
        <w:trPr>
          <w:cantSplit/>
        </w:trPr>
        <w:tc>
          <w:tcPr>
            <w:tcW w:w="5670" w:type="dxa"/>
          </w:tcPr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0E1BE7">
              <w:rPr>
                <w:rFonts w:eastAsia="Calibri"/>
              </w:rPr>
              <w:t>___________________________</w:t>
            </w:r>
          </w:p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</w:p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0E1BE7">
              <w:rPr>
                <w:rFonts w:eastAsia="Calibri"/>
              </w:rPr>
              <w:t xml:space="preserve">___________________ </w:t>
            </w:r>
          </w:p>
        </w:tc>
        <w:tc>
          <w:tcPr>
            <w:tcW w:w="3969" w:type="dxa"/>
          </w:tcPr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0E1BE7">
              <w:rPr>
                <w:rFonts w:eastAsia="Calibri"/>
              </w:rPr>
              <w:t>Генеральн</w:t>
            </w:r>
            <w:r>
              <w:rPr>
                <w:rFonts w:eastAsia="Calibri"/>
              </w:rPr>
              <w:t>ый</w:t>
            </w:r>
            <w:r w:rsidRPr="000E1BE7">
              <w:rPr>
                <w:rFonts w:eastAsia="Calibri"/>
              </w:rPr>
              <w:t xml:space="preserve"> директор</w:t>
            </w:r>
          </w:p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</w:p>
          <w:p w:rsidR="005F396A" w:rsidRPr="000E1BE7" w:rsidRDefault="005F396A" w:rsidP="000C244C">
            <w:pPr>
              <w:tabs>
                <w:tab w:val="left" w:pos="1134"/>
              </w:tabs>
              <w:spacing w:line="276" w:lineRule="auto"/>
              <w:rPr>
                <w:rFonts w:eastAsia="Calibri"/>
              </w:rPr>
            </w:pPr>
            <w:r w:rsidRPr="000E1BE7">
              <w:rPr>
                <w:rFonts w:eastAsia="Calibri"/>
              </w:rPr>
              <w:t xml:space="preserve">_______________ </w:t>
            </w:r>
            <w:r>
              <w:rPr>
                <w:rFonts w:eastAsia="Calibri"/>
              </w:rPr>
              <w:t>М.Н. Лысачев</w:t>
            </w:r>
          </w:p>
        </w:tc>
      </w:tr>
    </w:tbl>
    <w:p w:rsidR="00AE1B7C" w:rsidRDefault="00AE1B7C" w:rsidP="000C244C">
      <w:pPr>
        <w:spacing w:line="276" w:lineRule="auto"/>
      </w:pPr>
    </w:p>
    <w:p w:rsidR="00AE1B7C" w:rsidRDefault="00AE1B7C" w:rsidP="000C244C">
      <w:pPr>
        <w:spacing w:line="276" w:lineRule="auto"/>
        <w:sectPr w:rsidR="00AE1B7C" w:rsidSect="00CC01C1">
          <w:pgSz w:w="11906" w:h="16838"/>
          <w:pgMar w:top="284" w:right="851" w:bottom="567" w:left="1418" w:header="709" w:footer="709" w:gutter="0"/>
          <w:cols w:space="708"/>
          <w:docGrid w:linePitch="360"/>
        </w:sectPr>
      </w:pPr>
    </w:p>
    <w:p w:rsidR="00AE1B7C" w:rsidRPr="004A5BC3" w:rsidRDefault="00AE1B7C" w:rsidP="000C244C">
      <w:pPr>
        <w:pStyle w:val="aff2"/>
        <w:spacing w:line="276" w:lineRule="auto"/>
      </w:pPr>
      <w:r w:rsidRPr="004A5BC3">
        <w:t>Приложение №6.</w:t>
      </w:r>
      <w:r>
        <w:t>1</w:t>
      </w:r>
    </w:p>
    <w:p w:rsidR="00AE1B7C" w:rsidRPr="00395F4C" w:rsidRDefault="00AE1B7C" w:rsidP="000C244C">
      <w:pPr>
        <w:spacing w:line="276" w:lineRule="auto"/>
        <w:jc w:val="right"/>
      </w:pPr>
      <w:r w:rsidRPr="00857105">
        <w:t xml:space="preserve">к Договору на оказание услуг связи № </w:t>
      </w:r>
      <w:r>
        <w:t>_</w:t>
      </w:r>
      <w:r w:rsidR="00E8096E">
        <w:t>__________</w:t>
      </w:r>
      <w:r>
        <w:t>______________________________</w:t>
      </w:r>
    </w:p>
    <w:p w:rsidR="00AE1B7C" w:rsidRDefault="00AE1B7C" w:rsidP="000C244C">
      <w:pPr>
        <w:spacing w:line="276" w:lineRule="auto"/>
        <w:jc w:val="right"/>
        <w:rPr>
          <w:sz w:val="20"/>
          <w:szCs w:val="20"/>
        </w:rPr>
      </w:pPr>
      <w:r w:rsidRPr="00395F4C">
        <w:t>от «</w:t>
      </w:r>
      <w:r>
        <w:t>__</w:t>
      </w:r>
      <w:r w:rsidRPr="00395F4C">
        <w:t xml:space="preserve">» </w:t>
      </w:r>
      <w:r>
        <w:t>__________</w:t>
      </w:r>
      <w:r w:rsidRPr="00395F4C">
        <w:t xml:space="preserve"> 20</w:t>
      </w:r>
      <w:r>
        <w:t>___</w:t>
      </w:r>
      <w:r w:rsidRPr="00395F4C">
        <w:t>г</w:t>
      </w:r>
      <w:r w:rsidRPr="00B763FC">
        <w:rPr>
          <w:sz w:val="20"/>
          <w:szCs w:val="20"/>
        </w:rPr>
        <w:t>.</w:t>
      </w:r>
    </w:p>
    <w:p w:rsidR="003C0BE0" w:rsidRDefault="003C0BE0" w:rsidP="000C244C">
      <w:pPr>
        <w:spacing w:line="276" w:lineRule="auto"/>
        <w:jc w:val="right"/>
        <w:rPr>
          <w:sz w:val="20"/>
          <w:szCs w:val="20"/>
        </w:rPr>
      </w:pPr>
    </w:p>
    <w:p w:rsidR="003C0BE0" w:rsidRPr="007C55E5" w:rsidRDefault="003C0BE0" w:rsidP="003C0BE0">
      <w:pPr>
        <w:rPr>
          <w:b/>
          <w:sz w:val="22"/>
          <w:szCs w:val="22"/>
        </w:rPr>
      </w:pPr>
      <w:r w:rsidRPr="00573802">
        <w:rPr>
          <w:b/>
          <w:sz w:val="22"/>
          <w:szCs w:val="22"/>
        </w:rPr>
        <w:t>===================================Форма====================================</w:t>
      </w:r>
    </w:p>
    <w:p w:rsidR="00AE1B7C" w:rsidRDefault="00AE1B7C" w:rsidP="000C244C">
      <w:pPr>
        <w:spacing w:line="276" w:lineRule="auto"/>
        <w:jc w:val="right"/>
        <w:rPr>
          <w:color w:val="FFFFFF"/>
          <w:sz w:val="22"/>
          <w:szCs w:val="22"/>
        </w:rPr>
      </w:pPr>
    </w:p>
    <w:p w:rsidR="00DC74E7" w:rsidRPr="00057A69" w:rsidRDefault="00DC74E7" w:rsidP="00DC74E7">
      <w:pPr>
        <w:pStyle w:val="Normal1"/>
        <w:spacing w:line="276" w:lineRule="auto"/>
        <w:jc w:val="center"/>
        <w:rPr>
          <w:b/>
          <w:bCs/>
          <w:caps/>
        </w:rPr>
      </w:pPr>
      <w:r w:rsidRPr="00057A69">
        <w:rPr>
          <w:b/>
          <w:bCs/>
          <w:caps/>
        </w:rPr>
        <w:t>Акт</w:t>
      </w:r>
      <w:r>
        <w:rPr>
          <w:b/>
          <w:bCs/>
          <w:caps/>
        </w:rPr>
        <w:t xml:space="preserve">  </w:t>
      </w:r>
      <w:r w:rsidRPr="00057A69">
        <w:rPr>
          <w:b/>
          <w:bCs/>
          <w:caps/>
        </w:rPr>
        <w:t xml:space="preserve"> </w:t>
      </w:r>
      <w:r>
        <w:rPr>
          <w:b/>
          <w:bCs/>
          <w:caps/>
        </w:rPr>
        <w:t xml:space="preserve">о   </w:t>
      </w:r>
      <w:r w:rsidRPr="00057A69">
        <w:rPr>
          <w:b/>
          <w:bCs/>
          <w:caps/>
        </w:rPr>
        <w:t>подключени</w:t>
      </w:r>
      <w:r>
        <w:rPr>
          <w:b/>
          <w:bCs/>
          <w:caps/>
        </w:rPr>
        <w:t>и   УСЛУГИ   ПО   ПРЕДОСТАВЛЕНИЮ   ЦКС</w:t>
      </w:r>
    </w:p>
    <w:p w:rsidR="00AE1B7C" w:rsidRPr="00057A69" w:rsidRDefault="00AE1B7C" w:rsidP="000C244C">
      <w:pPr>
        <w:spacing w:line="276" w:lineRule="auto"/>
        <w:rPr>
          <w:caps/>
        </w:rPr>
      </w:pPr>
    </w:p>
    <w:p w:rsidR="00AE1B7C" w:rsidRDefault="00AE1B7C" w:rsidP="000C244C">
      <w:pPr>
        <w:tabs>
          <w:tab w:val="right" w:pos="9360"/>
        </w:tabs>
        <w:spacing w:line="276" w:lineRule="auto"/>
        <w:jc w:val="both"/>
      </w:pPr>
      <w:r w:rsidRPr="00057A69">
        <w:t xml:space="preserve">г. Москва                                                                            </w:t>
      </w:r>
      <w:r>
        <w:t xml:space="preserve">                           </w:t>
      </w:r>
      <w:r w:rsidRPr="00057A69">
        <w:t xml:space="preserve"> «__»_________ 20</w:t>
      </w:r>
      <w:r>
        <w:t>__</w:t>
      </w:r>
      <w:r w:rsidRPr="00057A69">
        <w:t>_г.</w:t>
      </w:r>
    </w:p>
    <w:p w:rsidR="00AE1B7C" w:rsidRPr="00057A69" w:rsidRDefault="00AE1B7C" w:rsidP="000C244C">
      <w:pPr>
        <w:tabs>
          <w:tab w:val="right" w:pos="9360"/>
        </w:tabs>
        <w:spacing w:line="276" w:lineRule="auto"/>
        <w:jc w:val="both"/>
      </w:pPr>
    </w:p>
    <w:p w:rsidR="00AE1B7C" w:rsidRDefault="00AE1B7C" w:rsidP="000C244C">
      <w:pPr>
        <w:tabs>
          <w:tab w:val="left" w:pos="5670"/>
          <w:tab w:val="left" w:pos="6096"/>
        </w:tabs>
        <w:spacing w:line="276" w:lineRule="auto"/>
        <w:jc w:val="both"/>
        <w:rPr>
          <w:bCs/>
        </w:rPr>
      </w:pPr>
      <w:r w:rsidRPr="00057A69">
        <w:t xml:space="preserve">Настоящим подтверждается, что в соответствии с </w:t>
      </w:r>
      <w:r>
        <w:t>Договором</w:t>
      </w:r>
      <w:r w:rsidRPr="00057A69">
        <w:t xml:space="preserve"> № _________ от _______________ г. </w:t>
      </w:r>
      <w:proofErr w:type="gramStart"/>
      <w:r w:rsidRPr="00057A69">
        <w:t>между</w:t>
      </w:r>
      <w:proofErr w:type="gramEnd"/>
      <w:r w:rsidRPr="00057A69">
        <w:t xml:space="preserve"> </w:t>
      </w:r>
      <w:r w:rsidRPr="00057A69">
        <w:rPr>
          <w:u w:val="single"/>
        </w:rPr>
        <w:t xml:space="preserve">(указывается </w:t>
      </w:r>
      <w:proofErr w:type="gramStart"/>
      <w:r w:rsidRPr="00057A69">
        <w:rPr>
          <w:u w:val="single"/>
        </w:rPr>
        <w:t>наименование</w:t>
      </w:r>
      <w:proofErr w:type="gramEnd"/>
      <w:r w:rsidRPr="00057A69">
        <w:rPr>
          <w:u w:val="single"/>
        </w:rPr>
        <w:t xml:space="preserve"> организации)</w:t>
      </w:r>
      <w:r w:rsidRPr="00057A69">
        <w:t xml:space="preserve"> («Исполнитель») и </w:t>
      </w:r>
      <w:r w:rsidRPr="00057A69">
        <w:rPr>
          <w:u w:val="single"/>
        </w:rPr>
        <w:t>АО</w:t>
      </w:r>
      <w:r>
        <w:rPr>
          <w:u w:val="single"/>
        </w:rPr>
        <w:t> </w:t>
      </w:r>
      <w:r w:rsidRPr="00057A69">
        <w:rPr>
          <w:u w:val="single"/>
        </w:rPr>
        <w:t>«КОНСИСТ-ОС»</w:t>
      </w:r>
      <w:r w:rsidRPr="00057A69">
        <w:t xml:space="preserve"> («Заказчик»), Исполнитель сдал, а Заказчик принял </w:t>
      </w:r>
      <w:r w:rsidR="009B467B">
        <w:t>Услуги</w:t>
      </w:r>
      <w:r w:rsidRPr="00057A69">
        <w:t xml:space="preserve"> по</w:t>
      </w:r>
      <w:r>
        <w:t xml:space="preserve"> организации  и</w:t>
      </w:r>
      <w:r w:rsidRPr="00057A69">
        <w:t xml:space="preserve"> подключению </w:t>
      </w:r>
      <w:r>
        <w:t xml:space="preserve"> </w:t>
      </w:r>
      <w:r w:rsidR="00DC74E7">
        <w:t>ЦКС</w:t>
      </w:r>
      <w:r w:rsidRPr="00057A69">
        <w:t xml:space="preserve">, указанной в </w:t>
      </w:r>
      <w:r w:rsidRPr="000D58EC">
        <w:rPr>
          <w:bCs/>
        </w:rPr>
        <w:t>Заказе №______________.</w:t>
      </w:r>
    </w:p>
    <w:p w:rsidR="00AE1B7C" w:rsidRPr="00057A69" w:rsidRDefault="00AE1B7C" w:rsidP="000C244C">
      <w:pPr>
        <w:tabs>
          <w:tab w:val="left" w:pos="5670"/>
          <w:tab w:val="left" w:pos="6096"/>
        </w:tabs>
        <w:spacing w:line="276" w:lineRule="auto"/>
        <w:jc w:val="both"/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6"/>
        <w:gridCol w:w="3261"/>
        <w:gridCol w:w="3402"/>
      </w:tblGrid>
      <w:tr w:rsidR="00AE1B7C" w:rsidRPr="00057A69" w:rsidTr="00AE1B7C">
        <w:tc>
          <w:tcPr>
            <w:tcW w:w="2976" w:type="dxa"/>
          </w:tcPr>
          <w:p w:rsidR="00AE1B7C" w:rsidRPr="00057A69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Конечные точки канала</w:t>
            </w:r>
          </w:p>
        </w:tc>
        <w:tc>
          <w:tcPr>
            <w:tcW w:w="3261" w:type="dxa"/>
          </w:tcPr>
          <w:p w:rsidR="00AE1B7C" w:rsidRPr="00FB2655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</w:rPr>
            </w:pPr>
            <w:r w:rsidRPr="00FB2655">
              <w:rPr>
                <w:b/>
              </w:rPr>
              <w:t>Точка 1</w:t>
            </w:r>
          </w:p>
        </w:tc>
        <w:tc>
          <w:tcPr>
            <w:tcW w:w="3402" w:type="dxa"/>
          </w:tcPr>
          <w:p w:rsidR="00AE1B7C" w:rsidRPr="00FB2655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</w:rPr>
            </w:pPr>
            <w:r w:rsidRPr="00FB2655">
              <w:rPr>
                <w:b/>
              </w:rPr>
              <w:t>Точка 2</w:t>
            </w:r>
          </w:p>
        </w:tc>
      </w:tr>
      <w:tr w:rsidR="00AE1B7C" w:rsidRPr="00057A69" w:rsidTr="00AE1B7C">
        <w:tc>
          <w:tcPr>
            <w:tcW w:w="2976" w:type="dxa"/>
          </w:tcPr>
          <w:p w:rsidR="00AE1B7C" w:rsidRPr="00057A69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  <w:r w:rsidRPr="00057A69">
              <w:rPr>
                <w:b/>
                <w:bCs/>
              </w:rPr>
              <w:t>Название объекта</w:t>
            </w:r>
          </w:p>
        </w:tc>
        <w:tc>
          <w:tcPr>
            <w:tcW w:w="3261" w:type="dxa"/>
          </w:tcPr>
          <w:p w:rsidR="00AE1B7C" w:rsidRPr="00057A69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</w:pPr>
          </w:p>
        </w:tc>
        <w:tc>
          <w:tcPr>
            <w:tcW w:w="3402" w:type="dxa"/>
          </w:tcPr>
          <w:p w:rsidR="00AE1B7C" w:rsidRPr="00057A69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</w:pPr>
          </w:p>
        </w:tc>
      </w:tr>
      <w:tr w:rsidR="00AE1B7C" w:rsidRPr="00057A69" w:rsidTr="00AE1B7C">
        <w:tc>
          <w:tcPr>
            <w:tcW w:w="2976" w:type="dxa"/>
          </w:tcPr>
          <w:p w:rsidR="00AE1B7C" w:rsidRPr="00057A69" w:rsidRDefault="00AE1B7C" w:rsidP="000C244C">
            <w:pPr>
              <w:pStyle w:val="DefinitionBody"/>
              <w:tabs>
                <w:tab w:val="left" w:pos="5670"/>
                <w:tab w:val="left" w:pos="609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A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Адрес, этаж, комната</w:t>
            </w:r>
          </w:p>
        </w:tc>
        <w:tc>
          <w:tcPr>
            <w:tcW w:w="3261" w:type="dxa"/>
          </w:tcPr>
          <w:p w:rsidR="00AE1B7C" w:rsidRPr="00057A69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</w:pPr>
          </w:p>
        </w:tc>
        <w:tc>
          <w:tcPr>
            <w:tcW w:w="3402" w:type="dxa"/>
          </w:tcPr>
          <w:p w:rsidR="00AE1B7C" w:rsidRPr="00057A69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</w:pPr>
          </w:p>
        </w:tc>
      </w:tr>
    </w:tbl>
    <w:p w:rsidR="00AE1B7C" w:rsidRDefault="00AE1B7C" w:rsidP="000C244C">
      <w:pPr>
        <w:tabs>
          <w:tab w:val="left" w:pos="5670"/>
          <w:tab w:val="left" w:pos="6096"/>
        </w:tabs>
        <w:spacing w:line="276" w:lineRule="auto"/>
        <w:jc w:val="both"/>
      </w:pPr>
      <w:r w:rsidRPr="00057A69">
        <w:t>Дата начала предоставления Услуги: ___________</w:t>
      </w:r>
      <w:r w:rsidRPr="000D58EC">
        <w:rPr>
          <w:bCs/>
        </w:rPr>
        <w:t>г</w:t>
      </w:r>
      <w:r w:rsidRPr="000D58EC">
        <w:t>.</w:t>
      </w:r>
    </w:p>
    <w:p w:rsidR="00AE1B7C" w:rsidRPr="00A60B97" w:rsidRDefault="00AE1B7C" w:rsidP="000C244C">
      <w:pPr>
        <w:tabs>
          <w:tab w:val="left" w:pos="5670"/>
          <w:tab w:val="left" w:pos="6096"/>
        </w:tabs>
        <w:spacing w:line="276" w:lineRule="auto"/>
        <w:jc w:val="both"/>
        <w:rPr>
          <w:bCs/>
        </w:rPr>
      </w:pPr>
      <w:r w:rsidRPr="00A60B97">
        <w:t xml:space="preserve">Стоимость </w:t>
      </w:r>
      <w:r w:rsidR="009B467B">
        <w:t xml:space="preserve">Услуг по организации и подключению </w:t>
      </w:r>
      <w:r w:rsidRPr="00A60B97">
        <w:t>составляет</w:t>
      </w:r>
      <w:proofErr w:type="gramStart"/>
      <w:r w:rsidRPr="00A60B97">
        <w:t xml:space="preserve"> _______________ (____________________) </w:t>
      </w:r>
      <w:proofErr w:type="gramEnd"/>
      <w:r w:rsidRPr="00A60B97">
        <w:t>рублей ____ копеек, в т.ч. НДС (</w:t>
      </w:r>
      <w:r w:rsidR="00DC74E7">
        <w:t>20</w:t>
      </w:r>
      <w:r w:rsidRPr="00A60B97">
        <w:t>%).</w:t>
      </w:r>
    </w:p>
    <w:p w:rsidR="00AE1B7C" w:rsidRPr="00057A69" w:rsidRDefault="00AE1B7C" w:rsidP="000C244C">
      <w:pPr>
        <w:tabs>
          <w:tab w:val="left" w:pos="5670"/>
          <w:tab w:val="left" w:pos="6096"/>
        </w:tabs>
        <w:spacing w:line="276" w:lineRule="auto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4961"/>
      </w:tblGrid>
      <w:tr w:rsidR="00AE1B7C" w:rsidRPr="00057A69" w:rsidTr="00FE5C59">
        <w:trPr>
          <w:cantSplit/>
          <w:trHeight w:val="463"/>
        </w:trPr>
        <w:tc>
          <w:tcPr>
            <w:tcW w:w="4678" w:type="dxa"/>
          </w:tcPr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Default="00AE1B7C" w:rsidP="000C244C">
            <w:pPr>
              <w:pStyle w:val="3"/>
              <w:tabs>
                <w:tab w:val="right" w:pos="4462"/>
              </w:tabs>
              <w:spacing w:before="0" w:line="276" w:lineRule="auto"/>
              <w:rPr>
                <w:rFonts w:ascii="Times New Roman" w:hAnsi="Times New Roman" w:cs="Times New Roman"/>
                <w:color w:val="auto"/>
              </w:rPr>
            </w:pPr>
          </w:p>
          <w:p w:rsidR="00AE1B7C" w:rsidRDefault="00AE1B7C" w:rsidP="000C244C">
            <w:pPr>
              <w:pStyle w:val="3"/>
              <w:tabs>
                <w:tab w:val="right" w:pos="4462"/>
              </w:tabs>
              <w:spacing w:before="0" w:line="276" w:lineRule="auto"/>
              <w:rPr>
                <w:rFonts w:ascii="Times New Roman" w:hAnsi="Times New Roman" w:cs="Times New Roman"/>
                <w:color w:val="auto"/>
              </w:rPr>
            </w:pPr>
          </w:p>
          <w:p w:rsidR="00AE1B7C" w:rsidRDefault="00AE1B7C" w:rsidP="000C244C">
            <w:pPr>
              <w:pStyle w:val="3"/>
              <w:tabs>
                <w:tab w:val="right" w:pos="4462"/>
              </w:tabs>
              <w:spacing w:before="0" w:line="276" w:lineRule="auto"/>
              <w:rPr>
                <w:rFonts w:ascii="Times New Roman" w:hAnsi="Times New Roman" w:cs="Times New Roman"/>
                <w:color w:val="auto"/>
              </w:rPr>
            </w:pPr>
          </w:p>
          <w:p w:rsidR="00AE1B7C" w:rsidRPr="00057A69" w:rsidRDefault="00AE1B7C" w:rsidP="000C244C">
            <w:pPr>
              <w:pStyle w:val="3"/>
              <w:tabs>
                <w:tab w:val="right" w:pos="4462"/>
              </w:tabs>
              <w:spacing w:before="0" w:line="276" w:lineRule="auto"/>
              <w:rPr>
                <w:rFonts w:ascii="Times New Roman" w:hAnsi="Times New Roman" w:cs="Times New Roman"/>
                <w:color w:val="auto"/>
              </w:rPr>
            </w:pPr>
            <w:r w:rsidRPr="00057A69">
              <w:rPr>
                <w:rFonts w:ascii="Times New Roman" w:hAnsi="Times New Roman" w:cs="Times New Roman"/>
                <w:color w:val="auto"/>
              </w:rPr>
              <w:t>Исполнитель</w:t>
            </w:r>
            <w:r w:rsidRPr="00057A69">
              <w:rPr>
                <w:rFonts w:ascii="Times New Roman" w:hAnsi="Times New Roman" w:cs="Times New Roman"/>
                <w:color w:val="auto"/>
              </w:rPr>
              <w:tab/>
            </w:r>
          </w:p>
        </w:tc>
        <w:tc>
          <w:tcPr>
            <w:tcW w:w="4961" w:type="dxa"/>
          </w:tcPr>
          <w:p w:rsidR="00AE1B7C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  <w:r w:rsidRPr="00057A69">
              <w:rPr>
                <w:b/>
                <w:bCs/>
              </w:rPr>
              <w:t>Заказчик</w:t>
            </w:r>
          </w:p>
        </w:tc>
      </w:tr>
      <w:tr w:rsidR="00AE1B7C" w:rsidRPr="00057A69" w:rsidTr="00FE5C59">
        <w:trPr>
          <w:cantSplit/>
        </w:trPr>
        <w:tc>
          <w:tcPr>
            <w:tcW w:w="4678" w:type="dxa"/>
          </w:tcPr>
          <w:p w:rsidR="00AE1B7C" w:rsidRPr="00057A69" w:rsidRDefault="00AE1B7C" w:rsidP="000C244C">
            <w:pPr>
              <w:pStyle w:val="DefinitionBod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B7C" w:rsidRPr="00057A69" w:rsidRDefault="00AE1B7C" w:rsidP="000C244C">
            <w:pPr>
              <w:pStyle w:val="DefinitionBod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6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 w:rsidRPr="00057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</w:t>
            </w:r>
            <w:r w:rsidRPr="0005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B7C" w:rsidRPr="00057A69" w:rsidRDefault="00AE1B7C" w:rsidP="000C244C">
            <w:pPr>
              <w:pStyle w:val="DefinitionBody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A69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4961" w:type="dxa"/>
          </w:tcPr>
          <w:p w:rsidR="00AE1B7C" w:rsidRPr="00057A69" w:rsidRDefault="00AE1B7C" w:rsidP="000C244C">
            <w:pPr>
              <w:spacing w:line="276" w:lineRule="auto"/>
            </w:pPr>
          </w:p>
          <w:p w:rsidR="00AE1B7C" w:rsidRPr="00057A69" w:rsidRDefault="00AE1B7C" w:rsidP="000C244C">
            <w:pPr>
              <w:pStyle w:val="DefinitionBod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A6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 w:rsidRPr="00057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</w:t>
            </w:r>
            <w:r w:rsidRPr="00057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B7C" w:rsidRPr="00057A69" w:rsidRDefault="00AE1B7C" w:rsidP="000C244C">
            <w:pPr>
              <w:spacing w:line="276" w:lineRule="auto"/>
              <w:jc w:val="both"/>
            </w:pPr>
            <w:r w:rsidRPr="00057A69">
              <w:t>Должность:</w:t>
            </w:r>
          </w:p>
        </w:tc>
      </w:tr>
      <w:tr w:rsidR="00AE1B7C" w:rsidRPr="00057A69" w:rsidTr="00FE5C59">
        <w:trPr>
          <w:cantSplit/>
        </w:trPr>
        <w:tc>
          <w:tcPr>
            <w:tcW w:w="4678" w:type="dxa"/>
          </w:tcPr>
          <w:p w:rsidR="00AE1B7C" w:rsidRPr="00057A69" w:rsidRDefault="00AE1B7C" w:rsidP="000C244C">
            <w:pPr>
              <w:spacing w:line="276" w:lineRule="auto"/>
              <w:jc w:val="both"/>
            </w:pPr>
          </w:p>
        </w:tc>
        <w:bookmarkStart w:id="12" w:name="Text16"/>
        <w:tc>
          <w:tcPr>
            <w:tcW w:w="4961" w:type="dxa"/>
          </w:tcPr>
          <w:p w:rsidR="00AE1B7C" w:rsidRPr="00057A69" w:rsidRDefault="005A0009" w:rsidP="000C244C">
            <w:pPr>
              <w:spacing w:line="276" w:lineRule="auto"/>
              <w:jc w:val="both"/>
            </w:pPr>
            <w:r w:rsidRPr="00057A69">
              <w:fldChar w:fldCharType="begin">
                <w:ffData>
                  <w:name w:val="Text16"/>
                  <w:enabled/>
                  <w:calcOnExit w:val="0"/>
                  <w:textInput>
                    <w:default w:val="fldSignClientName"/>
                  </w:textInput>
                </w:ffData>
              </w:fldChar>
            </w:r>
            <w:r w:rsidR="00AE1B7C" w:rsidRPr="00057A69">
              <w:instrText xml:space="preserve"> FORMTEXT </w:instrText>
            </w:r>
            <w:r>
              <w:fldChar w:fldCharType="separate"/>
            </w:r>
            <w:r w:rsidRPr="00057A69">
              <w:fldChar w:fldCharType="end"/>
            </w:r>
            <w:bookmarkEnd w:id="12"/>
          </w:p>
        </w:tc>
      </w:tr>
      <w:tr w:rsidR="00AE1B7C" w:rsidRPr="00057A69" w:rsidTr="00FE5C59">
        <w:trPr>
          <w:cantSplit/>
        </w:trPr>
        <w:tc>
          <w:tcPr>
            <w:tcW w:w="4678" w:type="dxa"/>
          </w:tcPr>
          <w:p w:rsidR="00AE1B7C" w:rsidRPr="00057A69" w:rsidRDefault="00AE1B7C" w:rsidP="000C244C">
            <w:pPr>
              <w:spacing w:line="276" w:lineRule="auto"/>
              <w:jc w:val="both"/>
            </w:pPr>
          </w:p>
        </w:tc>
        <w:tc>
          <w:tcPr>
            <w:tcW w:w="4961" w:type="dxa"/>
          </w:tcPr>
          <w:p w:rsidR="00AE1B7C" w:rsidRPr="00057A69" w:rsidRDefault="00AE1B7C" w:rsidP="000C244C">
            <w:pPr>
              <w:spacing w:line="276" w:lineRule="auto"/>
              <w:jc w:val="both"/>
            </w:pPr>
          </w:p>
        </w:tc>
      </w:tr>
    </w:tbl>
    <w:p w:rsidR="00AE1B7C" w:rsidRPr="00057A69" w:rsidRDefault="00AE1B7C" w:rsidP="000C244C">
      <w:pPr>
        <w:spacing w:line="276" w:lineRule="auto"/>
      </w:pPr>
    </w:p>
    <w:p w:rsidR="00AE1B7C" w:rsidRPr="000C35A0" w:rsidRDefault="003C0BE0" w:rsidP="003C0BE0">
      <w:r w:rsidRPr="00580B9B">
        <w:rPr>
          <w:b/>
          <w:sz w:val="22"/>
          <w:szCs w:val="22"/>
        </w:rPr>
        <w:t>=============</w:t>
      </w:r>
      <w:r>
        <w:rPr>
          <w:b/>
          <w:sz w:val="22"/>
          <w:szCs w:val="22"/>
        </w:rPr>
        <w:t>===============</w:t>
      </w:r>
      <w:r w:rsidRPr="00580B9B">
        <w:rPr>
          <w:b/>
          <w:sz w:val="22"/>
          <w:szCs w:val="22"/>
        </w:rPr>
        <w:t>====Форма</w:t>
      </w:r>
      <w:r>
        <w:rPr>
          <w:b/>
          <w:sz w:val="22"/>
          <w:szCs w:val="22"/>
        </w:rPr>
        <w:t xml:space="preserve"> с</w:t>
      </w:r>
      <w:r w:rsidRPr="00580B9B">
        <w:rPr>
          <w:b/>
          <w:sz w:val="22"/>
          <w:szCs w:val="22"/>
        </w:rPr>
        <w:t>огласована===</w:t>
      </w:r>
      <w:r>
        <w:rPr>
          <w:b/>
          <w:sz w:val="22"/>
          <w:szCs w:val="22"/>
        </w:rPr>
        <w:t>==========</w:t>
      </w:r>
      <w:r w:rsidRPr="00580B9B">
        <w:rPr>
          <w:b/>
          <w:sz w:val="22"/>
          <w:szCs w:val="22"/>
        </w:rPr>
        <w:t>================</w:t>
      </w:r>
    </w:p>
    <w:p w:rsidR="00AE1B7C" w:rsidRPr="00E56E03" w:rsidRDefault="00AE1B7C" w:rsidP="000C244C">
      <w:pPr>
        <w:autoSpaceDE w:val="0"/>
        <w:autoSpaceDN w:val="0"/>
        <w:adjustRightInd w:val="0"/>
        <w:spacing w:line="276" w:lineRule="auto"/>
        <w:jc w:val="center"/>
      </w:pPr>
    </w:p>
    <w:tbl>
      <w:tblPr>
        <w:tblW w:w="4891" w:type="pct"/>
        <w:tblInd w:w="108" w:type="dxa"/>
        <w:tblLook w:val="0000"/>
      </w:tblPr>
      <w:tblGrid>
        <w:gridCol w:w="4676"/>
        <w:gridCol w:w="4962"/>
      </w:tblGrid>
      <w:tr w:rsidR="00AE1B7C" w:rsidRPr="00E56E03" w:rsidTr="00FE5C59">
        <w:trPr>
          <w:cantSplit/>
        </w:trPr>
        <w:tc>
          <w:tcPr>
            <w:tcW w:w="2426" w:type="pct"/>
          </w:tcPr>
          <w:p w:rsidR="00AE1B7C" w:rsidRPr="00E56E03" w:rsidRDefault="00AE1B7C" w:rsidP="000C244C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Исполнителя</w:t>
            </w:r>
          </w:p>
        </w:tc>
        <w:tc>
          <w:tcPr>
            <w:tcW w:w="2574" w:type="pct"/>
          </w:tcPr>
          <w:p w:rsidR="00AE1B7C" w:rsidRPr="00E56E03" w:rsidRDefault="00AE1B7C" w:rsidP="000C244C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Заказчика</w:t>
            </w:r>
          </w:p>
        </w:tc>
      </w:tr>
      <w:tr w:rsidR="00AE1B7C" w:rsidRPr="00E56E03" w:rsidTr="00FE5C59">
        <w:trPr>
          <w:cantSplit/>
        </w:trPr>
        <w:tc>
          <w:tcPr>
            <w:tcW w:w="2426" w:type="pct"/>
          </w:tcPr>
          <w:p w:rsidR="00AE1B7C" w:rsidRPr="00E56E03" w:rsidRDefault="00AE1B7C" w:rsidP="000C244C">
            <w:pPr>
              <w:spacing w:line="276" w:lineRule="auto"/>
              <w:ind w:firstLine="142"/>
            </w:pPr>
          </w:p>
          <w:p w:rsidR="00AE1B7C" w:rsidRPr="00E56E03" w:rsidRDefault="00AE1B7C" w:rsidP="000C244C">
            <w:pPr>
              <w:spacing w:line="276" w:lineRule="auto"/>
              <w:ind w:firstLine="142"/>
            </w:pPr>
          </w:p>
        </w:tc>
        <w:tc>
          <w:tcPr>
            <w:tcW w:w="2574" w:type="pct"/>
          </w:tcPr>
          <w:p w:rsidR="00AE1B7C" w:rsidRPr="00C14352" w:rsidRDefault="00AE1B7C" w:rsidP="000C244C">
            <w:pPr>
              <w:spacing w:line="276" w:lineRule="auto"/>
              <w:ind w:firstLine="142"/>
              <w:rPr>
                <w:b/>
              </w:rPr>
            </w:pPr>
            <w:r w:rsidRPr="00C14352">
              <w:rPr>
                <w:b/>
              </w:rPr>
              <w:t>АО «КОНСИСТ-ОС»</w:t>
            </w:r>
          </w:p>
          <w:p w:rsidR="00AE1B7C" w:rsidRPr="00E56E03" w:rsidRDefault="00AE1B7C" w:rsidP="000C244C">
            <w:pPr>
              <w:spacing w:line="276" w:lineRule="auto"/>
              <w:ind w:firstLine="142"/>
            </w:pPr>
            <w:r w:rsidRPr="00E56E03">
              <w:t>Генеральн</w:t>
            </w:r>
            <w:r>
              <w:t>ый</w:t>
            </w:r>
            <w:r w:rsidRPr="00E56E03">
              <w:t xml:space="preserve"> директор</w:t>
            </w:r>
          </w:p>
          <w:p w:rsidR="00AE1B7C" w:rsidRPr="00E56E03" w:rsidRDefault="00AE1B7C" w:rsidP="000C244C">
            <w:pPr>
              <w:spacing w:line="276" w:lineRule="auto"/>
              <w:ind w:firstLine="142"/>
            </w:pPr>
          </w:p>
        </w:tc>
      </w:tr>
      <w:tr w:rsidR="00AE1B7C" w:rsidRPr="00E56E03" w:rsidTr="00FE5C59">
        <w:trPr>
          <w:cantSplit/>
        </w:trPr>
        <w:tc>
          <w:tcPr>
            <w:tcW w:w="2426" w:type="pct"/>
          </w:tcPr>
          <w:p w:rsidR="00AE1B7C" w:rsidRPr="00E56E03" w:rsidRDefault="00AE1B7C" w:rsidP="000C244C">
            <w:pPr>
              <w:spacing w:line="276" w:lineRule="auto"/>
              <w:ind w:firstLine="142"/>
            </w:pPr>
          </w:p>
          <w:p w:rsidR="00AE1B7C" w:rsidRPr="00E56E03" w:rsidRDefault="00AE1B7C" w:rsidP="000C244C">
            <w:pPr>
              <w:spacing w:line="276" w:lineRule="auto"/>
              <w:ind w:firstLine="142"/>
            </w:pPr>
            <w:r w:rsidRPr="00E56E03">
              <w:t>__________________</w:t>
            </w:r>
          </w:p>
        </w:tc>
        <w:tc>
          <w:tcPr>
            <w:tcW w:w="2574" w:type="pct"/>
          </w:tcPr>
          <w:p w:rsidR="00AE1B7C" w:rsidRPr="00E56E03" w:rsidRDefault="00AE1B7C" w:rsidP="000C244C">
            <w:pPr>
              <w:spacing w:line="276" w:lineRule="auto"/>
              <w:ind w:firstLine="142"/>
            </w:pPr>
          </w:p>
          <w:p w:rsidR="00AE1B7C" w:rsidRPr="00E56E03" w:rsidRDefault="00AE1B7C" w:rsidP="000C244C">
            <w:pPr>
              <w:spacing w:line="276" w:lineRule="auto"/>
              <w:ind w:firstLine="142"/>
            </w:pPr>
            <w:r w:rsidRPr="00E56E03">
              <w:t>___________________</w:t>
            </w:r>
            <w:r>
              <w:t>М.Н. Лысачев</w:t>
            </w:r>
          </w:p>
        </w:tc>
      </w:tr>
    </w:tbl>
    <w:p w:rsidR="00AE1B7C" w:rsidRDefault="00AE1B7C" w:rsidP="000C244C">
      <w:pPr>
        <w:spacing w:line="276" w:lineRule="auto"/>
        <w:ind w:firstLine="142"/>
        <w:rPr>
          <w:sz w:val="22"/>
          <w:szCs w:val="22"/>
        </w:rPr>
      </w:pPr>
    </w:p>
    <w:p w:rsidR="00AE1B7C" w:rsidRDefault="00AE1B7C" w:rsidP="000C244C">
      <w:pPr>
        <w:spacing w:line="276" w:lineRule="auto"/>
        <w:rPr>
          <w:sz w:val="22"/>
          <w:szCs w:val="22"/>
        </w:rPr>
      </w:pPr>
    </w:p>
    <w:p w:rsidR="00AE1B7C" w:rsidRDefault="00AE1B7C" w:rsidP="000C244C">
      <w:pPr>
        <w:spacing w:line="276" w:lineRule="auto"/>
        <w:rPr>
          <w:sz w:val="22"/>
          <w:szCs w:val="22"/>
        </w:rPr>
        <w:sectPr w:rsidR="00AE1B7C" w:rsidSect="00AE1B7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AE1B7C" w:rsidRPr="004A5BC3" w:rsidRDefault="00AE1B7C" w:rsidP="000C244C">
      <w:pPr>
        <w:pStyle w:val="aff2"/>
        <w:spacing w:line="276" w:lineRule="auto"/>
      </w:pPr>
      <w:r w:rsidRPr="004A5BC3">
        <w:t>Приложение №6.2</w:t>
      </w:r>
    </w:p>
    <w:p w:rsidR="00AE1B7C" w:rsidRPr="00395F4C" w:rsidRDefault="00AE1B7C" w:rsidP="000C244C">
      <w:pPr>
        <w:spacing w:line="276" w:lineRule="auto"/>
        <w:jc w:val="right"/>
      </w:pPr>
      <w:r w:rsidRPr="00857105">
        <w:t xml:space="preserve">к Договору на оказание услуг связи № </w:t>
      </w:r>
      <w:r>
        <w:t>__</w:t>
      </w:r>
      <w:r w:rsidR="00E8096E">
        <w:t>_________________</w:t>
      </w:r>
      <w:r>
        <w:t>________________________</w:t>
      </w:r>
    </w:p>
    <w:p w:rsidR="00AE1B7C" w:rsidRPr="00AE1B7C" w:rsidRDefault="00AE1B7C" w:rsidP="000C244C">
      <w:pPr>
        <w:spacing w:line="276" w:lineRule="auto"/>
        <w:jc w:val="right"/>
        <w:rPr>
          <w:sz w:val="20"/>
          <w:szCs w:val="20"/>
        </w:rPr>
      </w:pPr>
      <w:r w:rsidRPr="00395F4C">
        <w:t>от</w:t>
      </w:r>
      <w:r w:rsidRPr="00AE1B7C">
        <w:t xml:space="preserve"> «__» ________ 20___</w:t>
      </w:r>
      <w:r w:rsidRPr="00395F4C">
        <w:t>г</w:t>
      </w:r>
      <w:r w:rsidRPr="00AE1B7C">
        <w:rPr>
          <w:sz w:val="20"/>
          <w:szCs w:val="20"/>
        </w:rPr>
        <w:t>.</w:t>
      </w:r>
    </w:p>
    <w:p w:rsidR="00AE1B7C" w:rsidRPr="00AE1B7C" w:rsidRDefault="00AE1B7C" w:rsidP="000C244C">
      <w:pPr>
        <w:spacing w:line="276" w:lineRule="auto"/>
        <w:jc w:val="right"/>
      </w:pPr>
    </w:p>
    <w:p w:rsidR="00F20070" w:rsidRPr="007C55E5" w:rsidRDefault="00F20070" w:rsidP="00F20070">
      <w:pPr>
        <w:rPr>
          <w:b/>
          <w:sz w:val="22"/>
          <w:szCs w:val="22"/>
        </w:rPr>
      </w:pPr>
      <w:r w:rsidRPr="00573802">
        <w:rPr>
          <w:b/>
          <w:sz w:val="22"/>
          <w:szCs w:val="22"/>
        </w:rPr>
        <w:t>===================================Форма====================================</w:t>
      </w:r>
    </w:p>
    <w:p w:rsidR="00AE1B7C" w:rsidRPr="00CE7ED3" w:rsidRDefault="00AE1B7C" w:rsidP="000C244C">
      <w:pPr>
        <w:spacing w:line="276" w:lineRule="auto"/>
        <w:rPr>
          <w:sz w:val="20"/>
          <w:szCs w:val="20"/>
        </w:rPr>
      </w:pPr>
    </w:p>
    <w:p w:rsidR="00AE1B7C" w:rsidRPr="00057A69" w:rsidRDefault="00AE1B7C" w:rsidP="000C244C">
      <w:pPr>
        <w:pStyle w:val="Normal1"/>
        <w:spacing w:line="276" w:lineRule="auto"/>
        <w:jc w:val="center"/>
        <w:rPr>
          <w:b/>
          <w:bCs/>
          <w:caps/>
        </w:rPr>
      </w:pPr>
      <w:r w:rsidRPr="00057A69">
        <w:rPr>
          <w:b/>
          <w:bCs/>
          <w:caps/>
        </w:rPr>
        <w:t xml:space="preserve">Акт СДАЧИ-приемки </w:t>
      </w:r>
      <w:r>
        <w:rPr>
          <w:b/>
          <w:bCs/>
          <w:caps/>
        </w:rPr>
        <w:t>ОКАЗАННЫХ УСЛУГ</w:t>
      </w:r>
      <w:r w:rsidRPr="00057A69">
        <w:rPr>
          <w:b/>
          <w:bCs/>
          <w:caps/>
        </w:rPr>
        <w:t xml:space="preserve"> </w:t>
      </w:r>
    </w:p>
    <w:p w:rsidR="00AE1B7C" w:rsidRPr="00057A69" w:rsidRDefault="00AE1B7C" w:rsidP="000C244C">
      <w:pPr>
        <w:spacing w:line="276" w:lineRule="auto"/>
        <w:rPr>
          <w:caps/>
        </w:rPr>
      </w:pPr>
    </w:p>
    <w:p w:rsidR="00AE1B7C" w:rsidRDefault="00AE1B7C" w:rsidP="000C244C">
      <w:pPr>
        <w:tabs>
          <w:tab w:val="right" w:pos="9360"/>
        </w:tabs>
        <w:spacing w:line="276" w:lineRule="auto"/>
        <w:jc w:val="both"/>
      </w:pPr>
      <w:r w:rsidRPr="00057A69">
        <w:t xml:space="preserve">г. Москва                                                                      </w:t>
      </w:r>
      <w:r>
        <w:t xml:space="preserve">                             </w:t>
      </w:r>
      <w:r w:rsidRPr="00057A69">
        <w:t xml:space="preserve"> «__»_________ 201_г.</w:t>
      </w:r>
    </w:p>
    <w:p w:rsidR="00AE1B7C" w:rsidRPr="00057A69" w:rsidRDefault="00AE1B7C" w:rsidP="000C244C">
      <w:pPr>
        <w:tabs>
          <w:tab w:val="right" w:pos="9360"/>
        </w:tabs>
        <w:spacing w:line="276" w:lineRule="auto"/>
        <w:jc w:val="both"/>
      </w:pPr>
    </w:p>
    <w:p w:rsidR="00AE1B7C" w:rsidRDefault="00AE1B7C" w:rsidP="000C244C">
      <w:pPr>
        <w:tabs>
          <w:tab w:val="left" w:pos="5670"/>
          <w:tab w:val="left" w:pos="6096"/>
        </w:tabs>
        <w:spacing w:line="276" w:lineRule="auto"/>
        <w:jc w:val="both"/>
        <w:rPr>
          <w:bCs/>
        </w:rPr>
      </w:pPr>
      <w:proofErr w:type="gramStart"/>
      <w:r w:rsidRPr="00057A69">
        <w:t>Настоящи</w:t>
      </w:r>
      <w:r>
        <w:t>й</w:t>
      </w:r>
      <w:r w:rsidRPr="00057A69">
        <w:t xml:space="preserve"> </w:t>
      </w:r>
      <w:r>
        <w:t>Акт составлен в том</w:t>
      </w:r>
      <w:r w:rsidRPr="00057A69">
        <w:t xml:space="preserve">, что в соответствии с </w:t>
      </w:r>
      <w:r>
        <w:t>Договором</w:t>
      </w:r>
      <w:r w:rsidRPr="00057A69">
        <w:t xml:space="preserve"> № _________ от _______________ г. между </w:t>
      </w:r>
      <w:r w:rsidRPr="00057A69">
        <w:rPr>
          <w:u w:val="single"/>
        </w:rPr>
        <w:t>(указывается наименование организации)</w:t>
      </w:r>
      <w:r w:rsidRPr="00057A69">
        <w:t xml:space="preserve"> («</w:t>
      </w:r>
      <w:r>
        <w:t>Исполнитель</w:t>
      </w:r>
      <w:r w:rsidRPr="00057A69">
        <w:t xml:space="preserve">») и </w:t>
      </w:r>
      <w:r w:rsidR="00F20070" w:rsidRPr="00057A69">
        <w:rPr>
          <w:u w:val="single"/>
        </w:rPr>
        <w:t>АО</w:t>
      </w:r>
      <w:r w:rsidR="00F20070">
        <w:rPr>
          <w:u w:val="single"/>
        </w:rPr>
        <w:t> </w:t>
      </w:r>
      <w:r w:rsidR="00F20070" w:rsidRPr="00057A69">
        <w:rPr>
          <w:u w:val="single"/>
        </w:rPr>
        <w:t>«КОНСИСТ-ОС»</w:t>
      </w:r>
      <w:r w:rsidR="00F20070" w:rsidRPr="00057A69">
        <w:t xml:space="preserve"> </w:t>
      </w:r>
      <w:r w:rsidRPr="00057A69">
        <w:t>(«</w:t>
      </w:r>
      <w:r>
        <w:t>Заказчик</w:t>
      </w:r>
      <w:r w:rsidRPr="00057A69">
        <w:t xml:space="preserve">»), </w:t>
      </w:r>
      <w:r>
        <w:t>Исполнитель</w:t>
      </w:r>
      <w:r w:rsidRPr="00057A69">
        <w:t xml:space="preserve"> </w:t>
      </w:r>
      <w:r>
        <w:t>оказал</w:t>
      </w:r>
      <w:r w:rsidRPr="00057A69">
        <w:t xml:space="preserve"> </w:t>
      </w:r>
      <w:r>
        <w:t>Заказчику</w:t>
      </w:r>
      <w:r w:rsidRPr="00057A69">
        <w:t xml:space="preserve"> </w:t>
      </w:r>
      <w:r>
        <w:t xml:space="preserve">услуги за период с ______________ по_______________ на сумму - _______________(____________) руб.___копеек, в т.ч. НДС </w:t>
      </w:r>
      <w:r w:rsidR="00102E8A">
        <w:t>(20</w:t>
      </w:r>
      <w:r>
        <w:t>%</w:t>
      </w:r>
      <w:r w:rsidR="00102E8A">
        <w:t>)</w:t>
      </w:r>
      <w:r>
        <w:t xml:space="preserve"> - _________________(___________) руб. ___ копеек.</w:t>
      </w:r>
      <w:proofErr w:type="gramEnd"/>
    </w:p>
    <w:p w:rsidR="00AE1B7C" w:rsidRPr="00057A69" w:rsidRDefault="00AE1B7C" w:rsidP="000C244C">
      <w:pPr>
        <w:tabs>
          <w:tab w:val="left" w:pos="5670"/>
          <w:tab w:val="left" w:pos="6096"/>
        </w:tabs>
        <w:spacing w:line="276" w:lineRule="auto"/>
        <w:jc w:val="both"/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9"/>
        <w:gridCol w:w="1292"/>
        <w:gridCol w:w="1417"/>
        <w:gridCol w:w="1404"/>
        <w:gridCol w:w="1927"/>
      </w:tblGrid>
      <w:tr w:rsidR="00AE1B7C" w:rsidRPr="00057A69" w:rsidTr="00FE5C59">
        <w:trPr>
          <w:trHeight w:val="134"/>
        </w:trPr>
        <w:tc>
          <w:tcPr>
            <w:tcW w:w="3599" w:type="dxa"/>
          </w:tcPr>
          <w:p w:rsidR="00AE1B7C" w:rsidRPr="007A3C00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Cs/>
              </w:rPr>
            </w:pPr>
            <w:r w:rsidRPr="007A3C00">
              <w:rPr>
                <w:bCs/>
              </w:rPr>
              <w:t xml:space="preserve">Наименование оказанных услуг </w:t>
            </w:r>
          </w:p>
        </w:tc>
        <w:tc>
          <w:tcPr>
            <w:tcW w:w="1292" w:type="dxa"/>
          </w:tcPr>
          <w:p w:rsidR="00AE1B7C" w:rsidRPr="007A3C00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Cs/>
              </w:rPr>
            </w:pPr>
            <w:r w:rsidRPr="007A3C00">
              <w:rPr>
                <w:bCs/>
              </w:rPr>
              <w:t>Единица измерения</w:t>
            </w:r>
          </w:p>
        </w:tc>
        <w:tc>
          <w:tcPr>
            <w:tcW w:w="1417" w:type="dxa"/>
          </w:tcPr>
          <w:p w:rsidR="00AE1B7C" w:rsidRPr="007A3C00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Cs/>
              </w:rPr>
            </w:pPr>
            <w:r w:rsidRPr="007A3C00">
              <w:rPr>
                <w:bCs/>
              </w:rPr>
              <w:t>Количество (объем)</w:t>
            </w:r>
          </w:p>
        </w:tc>
        <w:tc>
          <w:tcPr>
            <w:tcW w:w="1404" w:type="dxa"/>
          </w:tcPr>
          <w:p w:rsidR="00AE1B7C" w:rsidRPr="007A3C00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Cs/>
              </w:rPr>
            </w:pPr>
            <w:r w:rsidRPr="007A3C00">
              <w:rPr>
                <w:bCs/>
              </w:rPr>
              <w:t>Цена (тариф) за единицу измерения</w:t>
            </w:r>
          </w:p>
        </w:tc>
        <w:tc>
          <w:tcPr>
            <w:tcW w:w="1927" w:type="dxa"/>
          </w:tcPr>
          <w:p w:rsidR="00AE1B7C" w:rsidRPr="007A3C00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Cs/>
              </w:rPr>
            </w:pPr>
            <w:r w:rsidRPr="007A3C00">
              <w:rPr>
                <w:bCs/>
              </w:rPr>
              <w:t>Стоимость товаров (работ, услуг)</w:t>
            </w:r>
          </w:p>
        </w:tc>
      </w:tr>
      <w:tr w:rsidR="00AE1B7C" w:rsidRPr="00057A69" w:rsidTr="00FE5C59">
        <w:trPr>
          <w:trHeight w:val="132"/>
        </w:trPr>
        <w:tc>
          <w:tcPr>
            <w:tcW w:w="3599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404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927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</w:tr>
      <w:tr w:rsidR="00AE1B7C" w:rsidRPr="00057A69" w:rsidTr="00FE5C59">
        <w:trPr>
          <w:trHeight w:val="132"/>
        </w:trPr>
        <w:tc>
          <w:tcPr>
            <w:tcW w:w="3599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404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927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</w:tr>
      <w:tr w:rsidR="00AE1B7C" w:rsidRPr="00057A69" w:rsidTr="00FE5C59">
        <w:trPr>
          <w:trHeight w:val="132"/>
        </w:trPr>
        <w:tc>
          <w:tcPr>
            <w:tcW w:w="3599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292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404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1927" w:type="dxa"/>
            <w:vAlign w:val="center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right"/>
              <w:rPr>
                <w:b/>
                <w:bCs/>
              </w:rPr>
            </w:pPr>
          </w:p>
        </w:tc>
      </w:tr>
      <w:tr w:rsidR="00AE1B7C" w:rsidRPr="00057A69" w:rsidTr="00FE5C59">
        <w:trPr>
          <w:trHeight w:val="132"/>
        </w:trPr>
        <w:tc>
          <w:tcPr>
            <w:tcW w:w="3599" w:type="dxa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292" w:type="dxa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417" w:type="dxa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404" w:type="dxa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927" w:type="dxa"/>
          </w:tcPr>
          <w:p w:rsidR="00AE1B7C" w:rsidRDefault="00AE1B7C" w:rsidP="000C244C">
            <w:pPr>
              <w:tabs>
                <w:tab w:val="left" w:pos="5670"/>
                <w:tab w:val="left" w:pos="609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</w:tbl>
    <w:p w:rsidR="00AE1B7C" w:rsidRDefault="00AE1B7C" w:rsidP="000C244C">
      <w:pPr>
        <w:tabs>
          <w:tab w:val="left" w:pos="5670"/>
          <w:tab w:val="left" w:pos="6096"/>
        </w:tabs>
        <w:spacing w:line="276" w:lineRule="auto"/>
        <w:ind w:firstLine="5529"/>
        <w:jc w:val="both"/>
      </w:pPr>
      <w:r>
        <w:t>В том числе НДС:</w:t>
      </w:r>
    </w:p>
    <w:tbl>
      <w:tblPr>
        <w:tblW w:w="0" w:type="auto"/>
        <w:tblInd w:w="108" w:type="dxa"/>
        <w:tblLayout w:type="fixed"/>
        <w:tblLook w:val="0000"/>
      </w:tblPr>
      <w:tblGrid>
        <w:gridCol w:w="4570"/>
        <w:gridCol w:w="5069"/>
      </w:tblGrid>
      <w:tr w:rsidR="00AE1B7C" w:rsidRPr="00057A69" w:rsidTr="00FE5C59">
        <w:trPr>
          <w:cantSplit/>
          <w:trHeight w:val="463"/>
        </w:trPr>
        <w:tc>
          <w:tcPr>
            <w:tcW w:w="4570" w:type="dxa"/>
          </w:tcPr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B27D1F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B27D1F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B27D1F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B27D1F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  <w:r w:rsidRPr="00B27D1F">
              <w:rPr>
                <w:b/>
                <w:bCs/>
              </w:rPr>
              <w:t>Исполнитель</w:t>
            </w:r>
            <w:r w:rsidRPr="00B27D1F">
              <w:rPr>
                <w:b/>
                <w:bCs/>
              </w:rPr>
              <w:tab/>
            </w:r>
          </w:p>
        </w:tc>
        <w:tc>
          <w:tcPr>
            <w:tcW w:w="5069" w:type="dxa"/>
          </w:tcPr>
          <w:p w:rsidR="00AE1B7C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057A69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  <w:r w:rsidRPr="00057A69">
              <w:rPr>
                <w:b/>
                <w:bCs/>
              </w:rPr>
              <w:t>Заказчик</w:t>
            </w:r>
          </w:p>
        </w:tc>
      </w:tr>
      <w:tr w:rsidR="00AE1B7C" w:rsidRPr="00057A69" w:rsidTr="00FE5C59">
        <w:trPr>
          <w:cantSplit/>
          <w:trHeight w:val="463"/>
        </w:trPr>
        <w:tc>
          <w:tcPr>
            <w:tcW w:w="4570" w:type="dxa"/>
          </w:tcPr>
          <w:p w:rsidR="00AE1B7C" w:rsidRPr="00B27D1F" w:rsidRDefault="00AE1B7C" w:rsidP="000C244C">
            <w:pPr>
              <w:spacing w:line="276" w:lineRule="auto"/>
              <w:rPr>
                <w:b/>
                <w:bCs/>
              </w:rPr>
            </w:pPr>
          </w:p>
          <w:p w:rsidR="00AE1B7C" w:rsidRPr="00B27D1F" w:rsidRDefault="00AE1B7C" w:rsidP="000C244C">
            <w:pPr>
              <w:spacing w:line="276" w:lineRule="auto"/>
              <w:rPr>
                <w:b/>
                <w:bCs/>
              </w:rPr>
            </w:pPr>
            <w:r w:rsidRPr="00B27D1F">
              <w:rPr>
                <w:b/>
                <w:bCs/>
              </w:rPr>
              <w:t xml:space="preserve">____________________ Ф.И.О. </w:t>
            </w:r>
          </w:p>
          <w:p w:rsidR="00AE1B7C" w:rsidRPr="00B27D1F" w:rsidRDefault="00AE1B7C" w:rsidP="000C244C">
            <w:pPr>
              <w:spacing w:line="276" w:lineRule="auto"/>
              <w:rPr>
                <w:b/>
                <w:bCs/>
              </w:rPr>
            </w:pPr>
            <w:r w:rsidRPr="00B27D1F">
              <w:rPr>
                <w:b/>
                <w:bCs/>
              </w:rPr>
              <w:t>Должность:</w:t>
            </w:r>
          </w:p>
        </w:tc>
        <w:tc>
          <w:tcPr>
            <w:tcW w:w="5069" w:type="dxa"/>
          </w:tcPr>
          <w:p w:rsidR="00AE1B7C" w:rsidRPr="00B27D1F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</w:p>
          <w:p w:rsidR="00AE1B7C" w:rsidRPr="00B27D1F" w:rsidRDefault="00AE1B7C" w:rsidP="000C244C">
            <w:pPr>
              <w:spacing w:line="276" w:lineRule="auto"/>
              <w:rPr>
                <w:b/>
                <w:bCs/>
              </w:rPr>
            </w:pPr>
            <w:r w:rsidRPr="00B27D1F">
              <w:rPr>
                <w:b/>
                <w:bCs/>
              </w:rPr>
              <w:t xml:space="preserve">____________________ Ф.И.О. </w:t>
            </w:r>
          </w:p>
          <w:p w:rsidR="00AE1B7C" w:rsidRPr="00B27D1F" w:rsidRDefault="00AE1B7C" w:rsidP="000C244C">
            <w:pPr>
              <w:spacing w:line="276" w:lineRule="auto"/>
              <w:jc w:val="both"/>
              <w:rPr>
                <w:b/>
                <w:bCs/>
              </w:rPr>
            </w:pPr>
            <w:r w:rsidRPr="00B27D1F">
              <w:rPr>
                <w:b/>
                <w:bCs/>
              </w:rPr>
              <w:t>Должность:</w:t>
            </w:r>
          </w:p>
        </w:tc>
      </w:tr>
    </w:tbl>
    <w:p w:rsidR="00AE1B7C" w:rsidRPr="004A5BC3" w:rsidRDefault="00AE1B7C" w:rsidP="000C244C">
      <w:pPr>
        <w:spacing w:line="276" w:lineRule="auto"/>
        <w:rPr>
          <w:sz w:val="20"/>
          <w:szCs w:val="20"/>
        </w:rPr>
      </w:pPr>
    </w:p>
    <w:p w:rsidR="00AE1B7C" w:rsidRPr="004A5BC3" w:rsidRDefault="00AE1B7C" w:rsidP="000C244C">
      <w:pPr>
        <w:spacing w:line="276" w:lineRule="auto"/>
        <w:rPr>
          <w:sz w:val="20"/>
          <w:szCs w:val="20"/>
        </w:rPr>
      </w:pPr>
    </w:p>
    <w:p w:rsidR="00AE1B7C" w:rsidRDefault="00AE1B7C" w:rsidP="000C244C">
      <w:pPr>
        <w:spacing w:line="276" w:lineRule="auto"/>
      </w:pPr>
    </w:p>
    <w:p w:rsidR="00F20070" w:rsidRPr="000C35A0" w:rsidRDefault="00F20070" w:rsidP="00F20070">
      <w:r w:rsidRPr="00580B9B">
        <w:rPr>
          <w:b/>
          <w:sz w:val="22"/>
          <w:szCs w:val="22"/>
        </w:rPr>
        <w:t>=============</w:t>
      </w:r>
      <w:r>
        <w:rPr>
          <w:b/>
          <w:sz w:val="22"/>
          <w:szCs w:val="22"/>
        </w:rPr>
        <w:t>===============</w:t>
      </w:r>
      <w:r w:rsidRPr="00580B9B">
        <w:rPr>
          <w:b/>
          <w:sz w:val="22"/>
          <w:szCs w:val="22"/>
        </w:rPr>
        <w:t>====Форма</w:t>
      </w:r>
      <w:r>
        <w:rPr>
          <w:b/>
          <w:sz w:val="22"/>
          <w:szCs w:val="22"/>
        </w:rPr>
        <w:t xml:space="preserve"> с</w:t>
      </w:r>
      <w:r w:rsidRPr="00580B9B">
        <w:rPr>
          <w:b/>
          <w:sz w:val="22"/>
          <w:szCs w:val="22"/>
        </w:rPr>
        <w:t>огласована===</w:t>
      </w:r>
      <w:r>
        <w:rPr>
          <w:b/>
          <w:sz w:val="22"/>
          <w:szCs w:val="22"/>
        </w:rPr>
        <w:t>==========</w:t>
      </w:r>
      <w:r w:rsidRPr="00580B9B">
        <w:rPr>
          <w:b/>
          <w:sz w:val="22"/>
          <w:szCs w:val="22"/>
        </w:rPr>
        <w:t>================</w:t>
      </w:r>
    </w:p>
    <w:p w:rsidR="00AE1B7C" w:rsidRPr="00E56E03" w:rsidRDefault="00AE1B7C" w:rsidP="000C244C">
      <w:pPr>
        <w:autoSpaceDE w:val="0"/>
        <w:autoSpaceDN w:val="0"/>
        <w:adjustRightInd w:val="0"/>
        <w:spacing w:line="276" w:lineRule="auto"/>
        <w:jc w:val="center"/>
      </w:pPr>
    </w:p>
    <w:tbl>
      <w:tblPr>
        <w:tblW w:w="4891" w:type="pct"/>
        <w:tblInd w:w="108" w:type="dxa"/>
        <w:tblLook w:val="0000"/>
      </w:tblPr>
      <w:tblGrid>
        <w:gridCol w:w="4676"/>
        <w:gridCol w:w="4962"/>
      </w:tblGrid>
      <w:tr w:rsidR="00AE1B7C" w:rsidRPr="00E56E03" w:rsidTr="00FE5C59">
        <w:trPr>
          <w:cantSplit/>
        </w:trPr>
        <w:tc>
          <w:tcPr>
            <w:tcW w:w="2426" w:type="pct"/>
          </w:tcPr>
          <w:p w:rsidR="00AE1B7C" w:rsidRPr="00E56E03" w:rsidRDefault="00AE1B7C" w:rsidP="000C244C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Исполнителя</w:t>
            </w:r>
          </w:p>
        </w:tc>
        <w:tc>
          <w:tcPr>
            <w:tcW w:w="2574" w:type="pct"/>
          </w:tcPr>
          <w:p w:rsidR="00AE1B7C" w:rsidRPr="00E56E03" w:rsidRDefault="00AE1B7C" w:rsidP="000C244C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Заказчика</w:t>
            </w:r>
          </w:p>
        </w:tc>
      </w:tr>
      <w:tr w:rsidR="00AE1B7C" w:rsidRPr="00E56E03" w:rsidTr="00FE5C59">
        <w:trPr>
          <w:cantSplit/>
        </w:trPr>
        <w:tc>
          <w:tcPr>
            <w:tcW w:w="2426" w:type="pct"/>
          </w:tcPr>
          <w:p w:rsidR="00AE1B7C" w:rsidRPr="00E56E03" w:rsidRDefault="00AE1B7C" w:rsidP="000C244C">
            <w:pPr>
              <w:spacing w:line="276" w:lineRule="auto"/>
              <w:ind w:firstLine="142"/>
            </w:pPr>
          </w:p>
          <w:p w:rsidR="00AE1B7C" w:rsidRPr="00E56E03" w:rsidRDefault="00AE1B7C" w:rsidP="000C244C">
            <w:pPr>
              <w:spacing w:line="276" w:lineRule="auto"/>
              <w:ind w:firstLine="142"/>
            </w:pPr>
          </w:p>
        </w:tc>
        <w:tc>
          <w:tcPr>
            <w:tcW w:w="2574" w:type="pct"/>
          </w:tcPr>
          <w:p w:rsidR="00AE1B7C" w:rsidRPr="00C14352" w:rsidRDefault="00AE1B7C" w:rsidP="000C244C">
            <w:pPr>
              <w:spacing w:line="276" w:lineRule="auto"/>
              <w:ind w:firstLine="142"/>
              <w:rPr>
                <w:b/>
              </w:rPr>
            </w:pPr>
            <w:r w:rsidRPr="00C14352">
              <w:rPr>
                <w:b/>
              </w:rPr>
              <w:t>АО «КОНСИСТ-ОС»</w:t>
            </w:r>
          </w:p>
          <w:p w:rsidR="00AE1B7C" w:rsidRPr="00E56E03" w:rsidRDefault="00AE1B7C" w:rsidP="000C244C">
            <w:pPr>
              <w:spacing w:line="276" w:lineRule="auto"/>
              <w:ind w:firstLine="142"/>
            </w:pPr>
            <w:r w:rsidRPr="00E56E03">
              <w:t>Генеральн</w:t>
            </w:r>
            <w:r>
              <w:t>ый</w:t>
            </w:r>
            <w:r w:rsidRPr="00E56E03">
              <w:t xml:space="preserve"> директор</w:t>
            </w:r>
          </w:p>
          <w:p w:rsidR="00AE1B7C" w:rsidRPr="00E56E03" w:rsidRDefault="00AE1B7C" w:rsidP="000C244C">
            <w:pPr>
              <w:spacing w:line="276" w:lineRule="auto"/>
              <w:ind w:firstLine="142"/>
            </w:pPr>
          </w:p>
        </w:tc>
      </w:tr>
      <w:tr w:rsidR="00AE1B7C" w:rsidRPr="00E56E03" w:rsidTr="00FE5C59">
        <w:trPr>
          <w:cantSplit/>
        </w:trPr>
        <w:tc>
          <w:tcPr>
            <w:tcW w:w="2426" w:type="pct"/>
          </w:tcPr>
          <w:p w:rsidR="00AE1B7C" w:rsidRPr="00E56E03" w:rsidRDefault="00AE1B7C" w:rsidP="000C244C">
            <w:pPr>
              <w:spacing w:line="276" w:lineRule="auto"/>
              <w:ind w:firstLine="142"/>
            </w:pPr>
          </w:p>
          <w:p w:rsidR="00AE1B7C" w:rsidRPr="00E56E03" w:rsidRDefault="00AE1B7C" w:rsidP="000C244C">
            <w:pPr>
              <w:spacing w:line="276" w:lineRule="auto"/>
              <w:ind w:firstLine="142"/>
            </w:pPr>
            <w:r w:rsidRPr="00E56E03">
              <w:t>__________________</w:t>
            </w:r>
          </w:p>
        </w:tc>
        <w:tc>
          <w:tcPr>
            <w:tcW w:w="2574" w:type="pct"/>
          </w:tcPr>
          <w:p w:rsidR="00AE1B7C" w:rsidRPr="00E56E03" w:rsidRDefault="00AE1B7C" w:rsidP="000C244C">
            <w:pPr>
              <w:spacing w:line="276" w:lineRule="auto"/>
              <w:ind w:firstLine="142"/>
            </w:pPr>
          </w:p>
          <w:p w:rsidR="00AE1B7C" w:rsidRPr="00E56E03" w:rsidRDefault="00AE1B7C" w:rsidP="000C244C">
            <w:pPr>
              <w:spacing w:line="276" w:lineRule="auto"/>
              <w:ind w:firstLine="142"/>
            </w:pPr>
            <w:r w:rsidRPr="00E56E03">
              <w:t>___________________</w:t>
            </w:r>
            <w:r>
              <w:t>М.Н. Лысачев</w:t>
            </w:r>
          </w:p>
        </w:tc>
      </w:tr>
    </w:tbl>
    <w:p w:rsidR="00AE1B7C" w:rsidRDefault="00AE1B7C" w:rsidP="000C244C">
      <w:pPr>
        <w:spacing w:line="276" w:lineRule="auto"/>
      </w:pPr>
    </w:p>
    <w:p w:rsidR="00F20070" w:rsidRDefault="00F20070">
      <w:pPr>
        <w:ind w:right="-108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E1B7C" w:rsidRPr="004A5BC3" w:rsidRDefault="00AE1B7C" w:rsidP="000C244C">
      <w:pPr>
        <w:spacing w:line="276" w:lineRule="auto"/>
        <w:rPr>
          <w:sz w:val="20"/>
          <w:szCs w:val="20"/>
        </w:rPr>
      </w:pPr>
    </w:p>
    <w:p w:rsidR="00AE1B7C" w:rsidRPr="004A5BC3" w:rsidRDefault="00AE1B7C" w:rsidP="000C244C">
      <w:pPr>
        <w:pStyle w:val="aff2"/>
        <w:spacing w:line="276" w:lineRule="auto"/>
      </w:pPr>
      <w:r w:rsidRPr="004A5BC3">
        <w:t>Приложение №6.3</w:t>
      </w:r>
    </w:p>
    <w:p w:rsidR="00AE1B7C" w:rsidRPr="00395F4C" w:rsidRDefault="00AE1B7C" w:rsidP="000C244C">
      <w:pPr>
        <w:spacing w:line="276" w:lineRule="auto"/>
        <w:jc w:val="right"/>
      </w:pPr>
      <w:r w:rsidRPr="004A5BC3">
        <w:t xml:space="preserve">к Договору на оказание услуг связи № </w:t>
      </w:r>
      <w:r>
        <w:t>____</w:t>
      </w:r>
      <w:r w:rsidR="00E8096E">
        <w:t>_________</w:t>
      </w:r>
      <w:r>
        <w:t>_______________________________</w:t>
      </w:r>
    </w:p>
    <w:p w:rsidR="00AE1B7C" w:rsidRPr="00B763FC" w:rsidRDefault="00AE1B7C" w:rsidP="000C244C">
      <w:pPr>
        <w:spacing w:line="276" w:lineRule="auto"/>
        <w:jc w:val="right"/>
        <w:rPr>
          <w:sz w:val="20"/>
          <w:szCs w:val="20"/>
        </w:rPr>
      </w:pPr>
      <w:r w:rsidRPr="00395F4C">
        <w:t>от «</w:t>
      </w:r>
      <w:r>
        <w:t>___</w:t>
      </w:r>
      <w:r w:rsidRPr="00395F4C">
        <w:t xml:space="preserve">» </w:t>
      </w:r>
      <w:r>
        <w:t>_________</w:t>
      </w:r>
      <w:r w:rsidRPr="00395F4C">
        <w:t xml:space="preserve"> 20</w:t>
      </w:r>
      <w:r>
        <w:t>___</w:t>
      </w:r>
      <w:r w:rsidRPr="00395F4C">
        <w:t>г</w:t>
      </w:r>
      <w:r w:rsidRPr="00B763FC">
        <w:rPr>
          <w:sz w:val="20"/>
          <w:szCs w:val="20"/>
        </w:rPr>
        <w:t>.</w:t>
      </w:r>
    </w:p>
    <w:p w:rsidR="00AE1B7C" w:rsidRPr="004A5BC3" w:rsidRDefault="00AE1B7C" w:rsidP="000C244C">
      <w:pPr>
        <w:spacing w:line="276" w:lineRule="auto"/>
        <w:jc w:val="right"/>
      </w:pPr>
    </w:p>
    <w:p w:rsidR="00AE1B7C" w:rsidRPr="0011390B" w:rsidRDefault="00FE5C59" w:rsidP="000C244C">
      <w:pPr>
        <w:spacing w:line="276" w:lineRule="auto"/>
      </w:pPr>
      <w:r w:rsidRPr="00573802">
        <w:rPr>
          <w:b/>
          <w:sz w:val="22"/>
          <w:szCs w:val="22"/>
        </w:rPr>
        <w:t>===================================Форма====================================</w:t>
      </w:r>
    </w:p>
    <w:p w:rsidR="00A51B4F" w:rsidRDefault="00A51B4F" w:rsidP="00A51B4F">
      <w:pPr>
        <w:tabs>
          <w:tab w:val="left" w:pos="-720"/>
        </w:tabs>
        <w:jc w:val="center"/>
        <w:rPr>
          <w:b/>
          <w:bCs/>
          <w:sz w:val="28"/>
          <w:szCs w:val="28"/>
        </w:rPr>
      </w:pPr>
      <w:r w:rsidRPr="00CF71AC">
        <w:rPr>
          <w:b/>
          <w:bCs/>
          <w:sz w:val="28"/>
          <w:szCs w:val="28"/>
        </w:rPr>
        <w:t>АКТ</w:t>
      </w:r>
      <w:r>
        <w:rPr>
          <w:b/>
          <w:bCs/>
          <w:sz w:val="28"/>
          <w:szCs w:val="28"/>
        </w:rPr>
        <w:t xml:space="preserve"> СВЕРКИ ТЕХНИЧЕСКИХ ПЕРЕРЫВОВ В ОКАЗАНИИ УСЛУГ</w:t>
      </w:r>
    </w:p>
    <w:p w:rsidR="00A51B4F" w:rsidRPr="00CF71AC" w:rsidRDefault="00A51B4F" w:rsidP="00A51B4F">
      <w:pPr>
        <w:tabs>
          <w:tab w:val="left" w:pos="-720"/>
        </w:tabs>
        <w:jc w:val="center"/>
        <w:rPr>
          <w:b/>
          <w:bCs/>
          <w:sz w:val="28"/>
          <w:szCs w:val="28"/>
        </w:rPr>
      </w:pPr>
    </w:p>
    <w:p w:rsidR="00A51B4F" w:rsidRDefault="00A51B4F" w:rsidP="00A51B4F">
      <w:r>
        <w:t xml:space="preserve">г. ________________                                                                                      </w:t>
      </w:r>
      <w:r w:rsidRPr="00CF71AC">
        <w:t>«___»________</w:t>
      </w:r>
      <w:r>
        <w:t>201</w:t>
      </w:r>
      <w:r w:rsidRPr="00CF71AC">
        <w:t>__</w:t>
      </w:r>
      <w:r>
        <w:t>г.</w:t>
      </w:r>
    </w:p>
    <w:p w:rsidR="00A51B4F" w:rsidRDefault="00A51B4F" w:rsidP="00A51B4F">
      <w:pPr>
        <w:jc w:val="center"/>
      </w:pPr>
    </w:p>
    <w:p w:rsidR="00A51B4F" w:rsidRDefault="00A51B4F" w:rsidP="00A51B4F">
      <w:pPr>
        <w:pStyle w:val="af"/>
        <w:keepNext w:val="0"/>
        <w:ind w:firstLine="720"/>
      </w:pPr>
      <w:r w:rsidRPr="00A51B4F">
        <w:rPr>
          <w:bCs/>
        </w:rPr>
        <w:t>________________________________________ (_________________)</w:t>
      </w:r>
      <w:r w:rsidRPr="00A51B4F">
        <w:t>,</w:t>
      </w:r>
      <w:r>
        <w:t xml:space="preserve"> </w:t>
      </w:r>
      <w:r w:rsidRPr="00046582">
        <w:t xml:space="preserve">именуемое в дальнейшем </w:t>
      </w:r>
      <w:r w:rsidRPr="00FE5C59">
        <w:t>«Исполнитель</w:t>
      </w:r>
      <w:r w:rsidRPr="00FE5C59">
        <w:rPr>
          <w:bCs/>
        </w:rPr>
        <w:t>»</w:t>
      </w:r>
      <w:r w:rsidRPr="00FE5C59">
        <w:t>,</w:t>
      </w:r>
      <w:r w:rsidRPr="00054E9D">
        <w:t xml:space="preserve"> </w:t>
      </w:r>
      <w:r w:rsidRPr="00CF71AC">
        <w:t xml:space="preserve">в </w:t>
      </w:r>
      <w:r w:rsidRPr="00046582">
        <w:t>лице</w:t>
      </w:r>
      <w:r>
        <w:t>__________________,</w:t>
      </w:r>
      <w:r w:rsidRPr="00046582">
        <w:t xml:space="preserve"> действующего на основании </w:t>
      </w:r>
      <w:r>
        <w:t>_______________</w:t>
      </w:r>
      <w:r w:rsidRPr="00B87FC7">
        <w:rPr>
          <w:color w:val="333399"/>
        </w:rPr>
        <w:t>,</w:t>
      </w:r>
      <w:r w:rsidRPr="00CF71AC">
        <w:rPr>
          <w:b/>
          <w:bCs/>
        </w:rPr>
        <w:t xml:space="preserve"> </w:t>
      </w:r>
      <w:r w:rsidRPr="00CF71AC">
        <w:t>с одной стороны, и</w:t>
      </w:r>
    </w:p>
    <w:p w:rsidR="00A51B4F" w:rsidRDefault="00FE5C59" w:rsidP="00FE5C59">
      <w:pPr>
        <w:ind w:firstLine="709"/>
        <w:jc w:val="both"/>
      </w:pPr>
      <w:proofErr w:type="gramStart"/>
      <w:r w:rsidRPr="00B518F7">
        <w:t xml:space="preserve">Акционерное общество </w:t>
      </w:r>
      <w:r w:rsidRPr="00FE5C59">
        <w:rPr>
          <w:bCs/>
        </w:rPr>
        <w:t>«КОНСИСТ – ОПЕРАТОР СВЯЗИ» (АО «КОНСИСТ-ОС»)</w:t>
      </w:r>
      <w:r w:rsidR="00A51B4F" w:rsidRPr="00FE5C59">
        <w:rPr>
          <w:bCs/>
        </w:rPr>
        <w:t xml:space="preserve">, именуемое в дальнейшем «Заказчик», в лице </w:t>
      </w:r>
      <w:r w:rsidRPr="00B518F7">
        <w:t>директора</w:t>
      </w:r>
      <w:r>
        <w:t xml:space="preserve"> Лысачева Михаила Николаевича</w:t>
      </w:r>
      <w:r w:rsidR="00A51B4F" w:rsidRPr="00FE5C59">
        <w:rPr>
          <w:bCs/>
        </w:rPr>
        <w:t>,</w:t>
      </w:r>
      <w:r w:rsidR="00A51B4F" w:rsidRPr="009D0B1E">
        <w:rPr>
          <w:bCs/>
        </w:rPr>
        <w:t xml:space="preserve"> действующего на основании </w:t>
      </w:r>
      <w:r>
        <w:rPr>
          <w:bCs/>
        </w:rPr>
        <w:t>Устава</w:t>
      </w:r>
      <w:r w:rsidR="00A51B4F" w:rsidRPr="009D0B1E">
        <w:rPr>
          <w:bCs/>
        </w:rPr>
        <w:t>, с другой стороны, (при совместном наименовании – «Стороны», по отдельности – «Сторона</w:t>
      </w:r>
      <w:r w:rsidR="00A51B4F">
        <w:rPr>
          <w:bCs/>
        </w:rPr>
        <w:t>») составили н</w:t>
      </w:r>
      <w:r w:rsidR="00A51B4F" w:rsidRPr="009D0B1E">
        <w:t xml:space="preserve">астоящий Акт </w:t>
      </w:r>
      <w:r w:rsidR="00A51B4F">
        <w:t>к</w:t>
      </w:r>
      <w:r w:rsidR="00A51B4F" w:rsidRPr="009D0B1E">
        <w:t xml:space="preserve"> </w:t>
      </w:r>
      <w:r w:rsidR="00A51B4F" w:rsidRPr="00A51B4F">
        <w:rPr>
          <w:bCs/>
        </w:rPr>
        <w:t>Договору на оказание услуг связи</w:t>
      </w:r>
      <w:r w:rsidR="00A51B4F" w:rsidRPr="00C60E5A">
        <w:rPr>
          <w:b/>
          <w:bCs/>
        </w:rPr>
        <w:t xml:space="preserve"> </w:t>
      </w:r>
      <w:r w:rsidR="00A51B4F" w:rsidRPr="00521B93">
        <w:rPr>
          <w:bCs/>
        </w:rPr>
        <w:t>№</w:t>
      </w:r>
      <w:r>
        <w:t>______________________</w:t>
      </w:r>
      <w:r w:rsidR="00A51B4F" w:rsidRPr="009D0B1E">
        <w:t xml:space="preserve"> от «__»____________</w:t>
      </w:r>
      <w:r w:rsidR="00A51B4F">
        <w:t>201</w:t>
      </w:r>
      <w:r w:rsidR="00A51B4F" w:rsidRPr="009D0B1E">
        <w:t>__ г.</w:t>
      </w:r>
      <w:r w:rsidR="00A51B4F">
        <w:t xml:space="preserve"> (далее – Договор) о нижеследующем:</w:t>
      </w:r>
      <w:proofErr w:type="gramEnd"/>
    </w:p>
    <w:p w:rsidR="00A51B4F" w:rsidRPr="00CF71AC" w:rsidRDefault="00A51B4F" w:rsidP="00A51B4F">
      <w:pPr>
        <w:pStyle w:val="af"/>
        <w:keepNext w:val="0"/>
      </w:pPr>
      <w:r>
        <w:t>1. Стороны подтверждают факт перерыва предоставления Услуг.</w:t>
      </w:r>
    </w:p>
    <w:tbl>
      <w:tblPr>
        <w:tblW w:w="4840" w:type="pct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1751"/>
        <w:gridCol w:w="2045"/>
        <w:gridCol w:w="1179"/>
        <w:gridCol w:w="1296"/>
        <w:gridCol w:w="1179"/>
        <w:gridCol w:w="1643"/>
      </w:tblGrid>
      <w:tr w:rsidR="00A51B4F" w:rsidRPr="00800587" w:rsidTr="000E2F14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  <w:r w:rsidRPr="00800587">
              <w:t>№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</w:pPr>
            <w:r>
              <w:t>Бланка заказа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</w:pPr>
            <w:r>
              <w:t>Регистрационный номер неисправности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</w:pPr>
            <w:r w:rsidRPr="006A3F0C">
              <w:t>Дата и время начала перерыва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</w:pPr>
            <w:r w:rsidRPr="006A3F0C">
              <w:t>Дата и время окончания перерыва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</w:pPr>
            <w:r w:rsidRPr="006A3F0C">
              <w:t>Общее время  перерыва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</w:pPr>
            <w:r w:rsidRPr="006A3F0C">
              <w:t>Причина перерыва</w:t>
            </w:r>
          </w:p>
        </w:tc>
      </w:tr>
      <w:tr w:rsidR="00A51B4F" w:rsidRPr="00800587" w:rsidTr="000E2F14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  <w:jc w:val="both"/>
            </w:pPr>
            <w:r>
              <w:t>№______ от __.__.201__г.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</w:tr>
      <w:tr w:rsidR="00A51B4F" w:rsidRPr="00800587" w:rsidTr="000E2F14"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6A3F0C" w:rsidRDefault="00A51B4F" w:rsidP="003A1EF2">
            <w:pPr>
              <w:spacing w:before="120"/>
              <w:jc w:val="both"/>
            </w:pPr>
            <w:r>
              <w:t>№______ от __.__.201__г.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4F" w:rsidRPr="00800587" w:rsidRDefault="00A51B4F" w:rsidP="003A1EF2">
            <w:pPr>
              <w:spacing w:before="120"/>
            </w:pPr>
          </w:p>
        </w:tc>
      </w:tr>
    </w:tbl>
    <w:p w:rsidR="00A51B4F" w:rsidRDefault="00A51B4F" w:rsidP="00A51B4F">
      <w:pPr>
        <w:pStyle w:val="af"/>
        <w:keepNext w:val="0"/>
        <w:ind w:firstLine="0"/>
      </w:pPr>
    </w:p>
    <w:p w:rsidR="00A51B4F" w:rsidRDefault="00A51B4F" w:rsidP="00A51B4F">
      <w:pPr>
        <w:pStyle w:val="af"/>
        <w:keepNext w:val="0"/>
      </w:pPr>
      <w:r>
        <w:t>2. Настоящий Акт является основанием для перерасчёта стоимости оказания Услуг.</w:t>
      </w:r>
    </w:p>
    <w:p w:rsidR="00A51B4F" w:rsidRDefault="00A51B4F" w:rsidP="00A51B4F">
      <w:pPr>
        <w:pStyle w:val="af"/>
        <w:keepNext w:val="0"/>
      </w:pPr>
      <w:r>
        <w:t>3. Настоящий Акт составлен в двух подлинных экземплярах по одному для каждой из Сторон.</w:t>
      </w:r>
    </w:p>
    <w:tbl>
      <w:tblPr>
        <w:tblW w:w="9639" w:type="dxa"/>
        <w:tblInd w:w="108" w:type="dxa"/>
        <w:tblLayout w:type="fixed"/>
        <w:tblLook w:val="0000"/>
      </w:tblPr>
      <w:tblGrid>
        <w:gridCol w:w="4570"/>
        <w:gridCol w:w="5069"/>
      </w:tblGrid>
      <w:tr w:rsidR="00FE5C59" w:rsidRPr="00057A69" w:rsidTr="000E2F14">
        <w:trPr>
          <w:cantSplit/>
          <w:trHeight w:val="463"/>
        </w:trPr>
        <w:tc>
          <w:tcPr>
            <w:tcW w:w="4570" w:type="dxa"/>
          </w:tcPr>
          <w:p w:rsidR="00FE5C59" w:rsidRPr="00B27D1F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</w:p>
          <w:p w:rsidR="00FE5C59" w:rsidRPr="00B27D1F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</w:p>
          <w:p w:rsidR="00FE5C59" w:rsidRPr="00B27D1F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  <w:r w:rsidRPr="00B27D1F">
              <w:rPr>
                <w:b/>
                <w:bCs/>
              </w:rPr>
              <w:t>Исполнитель</w:t>
            </w:r>
            <w:r w:rsidRPr="00B27D1F">
              <w:rPr>
                <w:b/>
                <w:bCs/>
              </w:rPr>
              <w:tab/>
            </w:r>
          </w:p>
        </w:tc>
        <w:tc>
          <w:tcPr>
            <w:tcW w:w="5069" w:type="dxa"/>
          </w:tcPr>
          <w:p w:rsidR="00FE5C59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</w:p>
          <w:p w:rsidR="00FE5C59" w:rsidRPr="00057A69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</w:p>
          <w:p w:rsidR="00FE5C59" w:rsidRPr="00057A69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  <w:r w:rsidRPr="00057A69">
              <w:rPr>
                <w:b/>
                <w:bCs/>
              </w:rPr>
              <w:t>Заказчик</w:t>
            </w:r>
          </w:p>
        </w:tc>
      </w:tr>
      <w:tr w:rsidR="00FE5C59" w:rsidRPr="00057A69" w:rsidTr="000E2F14">
        <w:trPr>
          <w:cantSplit/>
          <w:trHeight w:val="463"/>
        </w:trPr>
        <w:tc>
          <w:tcPr>
            <w:tcW w:w="4570" w:type="dxa"/>
          </w:tcPr>
          <w:p w:rsidR="00FE5C59" w:rsidRPr="00B27D1F" w:rsidRDefault="00FE5C59" w:rsidP="003A1EF2">
            <w:pPr>
              <w:spacing w:line="276" w:lineRule="auto"/>
              <w:rPr>
                <w:b/>
                <w:bCs/>
              </w:rPr>
            </w:pPr>
          </w:p>
          <w:p w:rsidR="00FE5C59" w:rsidRPr="00B27D1F" w:rsidRDefault="00FE5C59" w:rsidP="003A1EF2">
            <w:pPr>
              <w:spacing w:line="276" w:lineRule="auto"/>
              <w:rPr>
                <w:b/>
                <w:bCs/>
              </w:rPr>
            </w:pPr>
            <w:r w:rsidRPr="00B27D1F">
              <w:rPr>
                <w:b/>
                <w:bCs/>
              </w:rPr>
              <w:t xml:space="preserve">____________________ Ф.И.О. </w:t>
            </w:r>
          </w:p>
          <w:p w:rsidR="00FE5C59" w:rsidRPr="00B27D1F" w:rsidRDefault="00FE5C59" w:rsidP="003A1EF2">
            <w:pPr>
              <w:spacing w:line="276" w:lineRule="auto"/>
              <w:rPr>
                <w:b/>
                <w:bCs/>
              </w:rPr>
            </w:pPr>
            <w:r w:rsidRPr="00B27D1F">
              <w:rPr>
                <w:b/>
                <w:bCs/>
              </w:rPr>
              <w:t>Должность:</w:t>
            </w:r>
          </w:p>
        </w:tc>
        <w:tc>
          <w:tcPr>
            <w:tcW w:w="5069" w:type="dxa"/>
          </w:tcPr>
          <w:p w:rsidR="00FE5C59" w:rsidRPr="00B27D1F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</w:p>
          <w:p w:rsidR="00FE5C59" w:rsidRPr="00B27D1F" w:rsidRDefault="00FE5C59" w:rsidP="003A1EF2">
            <w:pPr>
              <w:spacing w:line="276" w:lineRule="auto"/>
              <w:rPr>
                <w:b/>
                <w:bCs/>
              </w:rPr>
            </w:pPr>
            <w:r w:rsidRPr="00B27D1F">
              <w:rPr>
                <w:b/>
                <w:bCs/>
              </w:rPr>
              <w:t xml:space="preserve">____________________ Ф.И.О. </w:t>
            </w:r>
          </w:p>
          <w:p w:rsidR="00FE5C59" w:rsidRPr="00B27D1F" w:rsidRDefault="00FE5C59" w:rsidP="003A1EF2">
            <w:pPr>
              <w:spacing w:line="276" w:lineRule="auto"/>
              <w:jc w:val="both"/>
              <w:rPr>
                <w:b/>
                <w:bCs/>
              </w:rPr>
            </w:pPr>
            <w:r w:rsidRPr="00B27D1F">
              <w:rPr>
                <w:b/>
                <w:bCs/>
              </w:rPr>
              <w:t>Должность:</w:t>
            </w:r>
          </w:p>
        </w:tc>
      </w:tr>
    </w:tbl>
    <w:p w:rsidR="00FE5C59" w:rsidRDefault="00FE5C59" w:rsidP="00FE5C59">
      <w:pPr>
        <w:rPr>
          <w:b/>
          <w:sz w:val="22"/>
          <w:szCs w:val="22"/>
        </w:rPr>
      </w:pPr>
    </w:p>
    <w:p w:rsidR="00FE5C59" w:rsidRDefault="00FE5C59" w:rsidP="00FE5C59">
      <w:pPr>
        <w:rPr>
          <w:b/>
          <w:sz w:val="22"/>
          <w:szCs w:val="22"/>
        </w:rPr>
      </w:pPr>
      <w:r w:rsidRPr="00580B9B">
        <w:rPr>
          <w:b/>
          <w:sz w:val="22"/>
          <w:szCs w:val="22"/>
        </w:rPr>
        <w:t>=============</w:t>
      </w:r>
      <w:r>
        <w:rPr>
          <w:b/>
          <w:sz w:val="22"/>
          <w:szCs w:val="22"/>
        </w:rPr>
        <w:t>===============</w:t>
      </w:r>
      <w:r w:rsidRPr="00580B9B">
        <w:rPr>
          <w:b/>
          <w:sz w:val="22"/>
          <w:szCs w:val="22"/>
        </w:rPr>
        <w:t>====Форма</w:t>
      </w:r>
      <w:r>
        <w:rPr>
          <w:b/>
          <w:sz w:val="22"/>
          <w:szCs w:val="22"/>
        </w:rPr>
        <w:t xml:space="preserve"> с</w:t>
      </w:r>
      <w:r w:rsidRPr="00580B9B">
        <w:rPr>
          <w:b/>
          <w:sz w:val="22"/>
          <w:szCs w:val="22"/>
        </w:rPr>
        <w:t>огласована===</w:t>
      </w:r>
      <w:r>
        <w:rPr>
          <w:b/>
          <w:sz w:val="22"/>
          <w:szCs w:val="22"/>
        </w:rPr>
        <w:t>==========</w:t>
      </w:r>
      <w:r w:rsidRPr="00580B9B">
        <w:rPr>
          <w:b/>
          <w:sz w:val="22"/>
          <w:szCs w:val="22"/>
        </w:rPr>
        <w:t>================</w:t>
      </w:r>
    </w:p>
    <w:p w:rsidR="00FE5C59" w:rsidRPr="000C35A0" w:rsidRDefault="00FE5C59" w:rsidP="00FE5C59"/>
    <w:tbl>
      <w:tblPr>
        <w:tblW w:w="4891" w:type="pct"/>
        <w:tblInd w:w="108" w:type="dxa"/>
        <w:tblLook w:val="0000"/>
      </w:tblPr>
      <w:tblGrid>
        <w:gridCol w:w="4676"/>
        <w:gridCol w:w="4962"/>
      </w:tblGrid>
      <w:tr w:rsidR="00FE5C59" w:rsidRPr="00E56E03" w:rsidTr="000E2F14">
        <w:trPr>
          <w:cantSplit/>
        </w:trPr>
        <w:tc>
          <w:tcPr>
            <w:tcW w:w="2426" w:type="pct"/>
          </w:tcPr>
          <w:p w:rsidR="00FE5C59" w:rsidRPr="00E56E03" w:rsidRDefault="00FE5C59" w:rsidP="003A1EF2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Исполнителя</w:t>
            </w:r>
          </w:p>
        </w:tc>
        <w:tc>
          <w:tcPr>
            <w:tcW w:w="2574" w:type="pct"/>
          </w:tcPr>
          <w:p w:rsidR="00FE5C59" w:rsidRPr="00E56E03" w:rsidRDefault="00FE5C59" w:rsidP="003A1EF2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Заказчика</w:t>
            </w:r>
          </w:p>
        </w:tc>
      </w:tr>
      <w:tr w:rsidR="00FE5C59" w:rsidRPr="00E56E03" w:rsidTr="000E2F14">
        <w:trPr>
          <w:cantSplit/>
        </w:trPr>
        <w:tc>
          <w:tcPr>
            <w:tcW w:w="2426" w:type="pct"/>
          </w:tcPr>
          <w:p w:rsidR="00FE5C59" w:rsidRPr="00E56E03" w:rsidRDefault="00FE5C59" w:rsidP="003A1EF2">
            <w:pPr>
              <w:spacing w:line="276" w:lineRule="auto"/>
              <w:ind w:firstLine="142"/>
            </w:pPr>
          </w:p>
          <w:p w:rsidR="00FE5C59" w:rsidRPr="00E56E03" w:rsidRDefault="00FE5C59" w:rsidP="003A1EF2">
            <w:pPr>
              <w:spacing w:line="276" w:lineRule="auto"/>
              <w:ind w:firstLine="142"/>
            </w:pPr>
          </w:p>
        </w:tc>
        <w:tc>
          <w:tcPr>
            <w:tcW w:w="2574" w:type="pct"/>
          </w:tcPr>
          <w:p w:rsidR="00FE5C59" w:rsidRPr="00C14352" w:rsidRDefault="00FE5C59" w:rsidP="003A1EF2">
            <w:pPr>
              <w:spacing w:line="276" w:lineRule="auto"/>
              <w:ind w:firstLine="142"/>
              <w:rPr>
                <w:b/>
              </w:rPr>
            </w:pPr>
            <w:r w:rsidRPr="00C14352">
              <w:rPr>
                <w:b/>
              </w:rPr>
              <w:t>АО «КОНСИСТ-ОС»</w:t>
            </w:r>
          </w:p>
          <w:p w:rsidR="00FE5C59" w:rsidRPr="00E56E03" w:rsidRDefault="00FE5C59" w:rsidP="00FE5C59">
            <w:pPr>
              <w:spacing w:line="276" w:lineRule="auto"/>
              <w:ind w:firstLine="142"/>
            </w:pPr>
            <w:r w:rsidRPr="00E56E03">
              <w:t>Генеральн</w:t>
            </w:r>
            <w:r>
              <w:t>ый</w:t>
            </w:r>
            <w:r w:rsidRPr="00E56E03">
              <w:t xml:space="preserve"> директор</w:t>
            </w:r>
          </w:p>
        </w:tc>
      </w:tr>
      <w:tr w:rsidR="00FE5C59" w:rsidRPr="00E56E03" w:rsidTr="000E2F14">
        <w:trPr>
          <w:cantSplit/>
        </w:trPr>
        <w:tc>
          <w:tcPr>
            <w:tcW w:w="2426" w:type="pct"/>
          </w:tcPr>
          <w:p w:rsidR="00FE5C59" w:rsidRPr="00E56E03" w:rsidRDefault="00FE5C59" w:rsidP="003A1EF2">
            <w:pPr>
              <w:spacing w:line="276" w:lineRule="auto"/>
              <w:ind w:firstLine="142"/>
            </w:pPr>
          </w:p>
          <w:p w:rsidR="00FE5C59" w:rsidRPr="00E56E03" w:rsidRDefault="00FE5C59" w:rsidP="003A1EF2">
            <w:pPr>
              <w:spacing w:line="276" w:lineRule="auto"/>
              <w:ind w:firstLine="142"/>
            </w:pPr>
            <w:r w:rsidRPr="00E56E03">
              <w:t>__________________</w:t>
            </w:r>
          </w:p>
        </w:tc>
        <w:tc>
          <w:tcPr>
            <w:tcW w:w="2574" w:type="pct"/>
          </w:tcPr>
          <w:p w:rsidR="00FE5C59" w:rsidRPr="00E56E03" w:rsidRDefault="00FE5C59" w:rsidP="003A1EF2">
            <w:pPr>
              <w:spacing w:line="276" w:lineRule="auto"/>
              <w:ind w:firstLine="142"/>
            </w:pPr>
          </w:p>
          <w:p w:rsidR="00FE5C59" w:rsidRPr="00E56E03" w:rsidRDefault="00FE5C59" w:rsidP="003A1EF2">
            <w:pPr>
              <w:spacing w:line="276" w:lineRule="auto"/>
              <w:ind w:firstLine="142"/>
            </w:pPr>
            <w:r w:rsidRPr="00E56E03">
              <w:t>___________________</w:t>
            </w:r>
            <w:r>
              <w:t>М.Н. Лысачев</w:t>
            </w:r>
          </w:p>
        </w:tc>
      </w:tr>
    </w:tbl>
    <w:p w:rsidR="00FE5C59" w:rsidRDefault="00FE5C59" w:rsidP="00B86A14">
      <w:pPr>
        <w:pStyle w:val="aff2"/>
        <w:spacing w:line="276" w:lineRule="auto"/>
      </w:pPr>
    </w:p>
    <w:p w:rsidR="00FE5C59" w:rsidRDefault="00FE5C59" w:rsidP="00FE5C59">
      <w:pPr>
        <w:sectPr w:rsidR="00FE5C59" w:rsidSect="005D16E9">
          <w:footerReference w:type="default" r:id="rId19"/>
          <w:pgSz w:w="11906" w:h="16838"/>
          <w:pgMar w:top="426" w:right="851" w:bottom="1134" w:left="1418" w:header="709" w:footer="709" w:gutter="0"/>
          <w:cols w:space="708"/>
          <w:docGrid w:linePitch="360"/>
        </w:sectPr>
      </w:pPr>
      <w:r>
        <w:br w:type="page"/>
      </w:r>
    </w:p>
    <w:p w:rsidR="000E2F14" w:rsidRPr="004A5BC3" w:rsidRDefault="000E2F14" w:rsidP="000E2F14">
      <w:pPr>
        <w:pStyle w:val="aff2"/>
        <w:spacing w:line="276" w:lineRule="auto"/>
      </w:pPr>
      <w:r w:rsidRPr="004A5BC3">
        <w:t>Приложение №6.</w:t>
      </w:r>
      <w:r>
        <w:t>4</w:t>
      </w:r>
    </w:p>
    <w:p w:rsidR="000E2F14" w:rsidRPr="00395F4C" w:rsidRDefault="000E2F14" w:rsidP="000E2F14">
      <w:pPr>
        <w:spacing w:line="276" w:lineRule="auto"/>
        <w:jc w:val="right"/>
      </w:pPr>
      <w:r w:rsidRPr="004A5BC3">
        <w:t xml:space="preserve">к Договору на оказание услуг связи № </w:t>
      </w:r>
      <w:r>
        <w:t>_</w:t>
      </w:r>
      <w:r w:rsidR="00E8096E">
        <w:t>_____________</w:t>
      </w:r>
      <w:r>
        <w:t>__________________________________</w:t>
      </w:r>
    </w:p>
    <w:p w:rsidR="000E2F14" w:rsidRPr="00B763FC" w:rsidRDefault="000E2F14" w:rsidP="000E2F14">
      <w:pPr>
        <w:spacing w:line="276" w:lineRule="auto"/>
        <w:jc w:val="right"/>
        <w:rPr>
          <w:sz w:val="20"/>
          <w:szCs w:val="20"/>
        </w:rPr>
      </w:pPr>
      <w:r w:rsidRPr="00395F4C">
        <w:t>от «</w:t>
      </w:r>
      <w:r>
        <w:t>___</w:t>
      </w:r>
      <w:r w:rsidRPr="00395F4C">
        <w:t xml:space="preserve">» </w:t>
      </w:r>
      <w:r>
        <w:t>_________</w:t>
      </w:r>
      <w:r w:rsidRPr="00395F4C">
        <w:t xml:space="preserve"> 20</w:t>
      </w:r>
      <w:r>
        <w:t>___</w:t>
      </w:r>
      <w:r w:rsidRPr="00395F4C">
        <w:t>г</w:t>
      </w:r>
      <w:r w:rsidRPr="00B763FC">
        <w:rPr>
          <w:sz w:val="20"/>
          <w:szCs w:val="20"/>
        </w:rPr>
        <w:t>.</w:t>
      </w:r>
    </w:p>
    <w:p w:rsidR="00AE1B7C" w:rsidRDefault="000E2F14" w:rsidP="000E2F14">
      <w:pPr>
        <w:rPr>
          <w:b/>
          <w:sz w:val="22"/>
          <w:szCs w:val="22"/>
        </w:rPr>
      </w:pPr>
      <w:r w:rsidRPr="00573802">
        <w:rPr>
          <w:b/>
          <w:sz w:val="22"/>
          <w:szCs w:val="22"/>
        </w:rPr>
        <w:t>===================================</w:t>
      </w:r>
      <w:r>
        <w:rPr>
          <w:b/>
          <w:sz w:val="22"/>
          <w:szCs w:val="22"/>
        </w:rPr>
        <w:t>=====================</w:t>
      </w:r>
      <w:r w:rsidRPr="00573802">
        <w:rPr>
          <w:b/>
          <w:sz w:val="22"/>
          <w:szCs w:val="22"/>
        </w:rPr>
        <w:t>Форма</w:t>
      </w:r>
      <w:r>
        <w:rPr>
          <w:b/>
          <w:sz w:val="22"/>
          <w:szCs w:val="22"/>
        </w:rPr>
        <w:t>========================</w:t>
      </w:r>
      <w:r w:rsidRPr="00573802">
        <w:rPr>
          <w:b/>
          <w:sz w:val="22"/>
          <w:szCs w:val="22"/>
        </w:rPr>
        <w:t>====================================</w:t>
      </w:r>
    </w:p>
    <w:p w:rsidR="000E2F14" w:rsidRDefault="000E2F14" w:rsidP="000E2F14">
      <w:pPr>
        <w:rPr>
          <w:b/>
          <w:sz w:val="22"/>
          <w:szCs w:val="22"/>
        </w:rPr>
      </w:pPr>
    </w:p>
    <w:p w:rsidR="000E2F14" w:rsidRPr="00021BF7" w:rsidRDefault="000E2F14" w:rsidP="000E2F14">
      <w:pPr>
        <w:spacing w:after="200"/>
        <w:jc w:val="center"/>
        <w:rPr>
          <w:rFonts w:ascii="Garamond" w:eastAsia="Calibri" w:hAnsi="Garamond"/>
          <w:b/>
          <w:sz w:val="26"/>
          <w:szCs w:val="26"/>
          <w:lang w:eastAsia="en-US"/>
        </w:rPr>
      </w:pPr>
      <w:r w:rsidRPr="00021BF7">
        <w:rPr>
          <w:rFonts w:ascii="Garamond" w:eastAsia="Calibri" w:hAnsi="Garamond"/>
          <w:b/>
          <w:sz w:val="26"/>
          <w:szCs w:val="26"/>
          <w:lang w:eastAsia="en-US"/>
        </w:rPr>
        <w:t>АКТ СВЕРКИ ВЗАИМОРАСЧЕТОВ №</w:t>
      </w:r>
      <w:r>
        <w:rPr>
          <w:rFonts w:ascii="Garamond" w:eastAsia="Calibri" w:hAnsi="Garamond"/>
          <w:b/>
          <w:sz w:val="26"/>
          <w:szCs w:val="26"/>
          <w:lang w:eastAsia="en-US"/>
        </w:rPr>
        <w:t>_______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7639"/>
        <w:gridCol w:w="7639"/>
      </w:tblGrid>
      <w:tr w:rsidR="000E2F14" w:rsidRPr="00021BF7" w:rsidTr="003A1EF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F14" w:rsidRPr="003605D0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Calibri" w:hAnsi="Garamond" w:cs="Calibri"/>
                <w:i/>
                <w:lang w:eastAsia="en-US"/>
              </w:rPr>
            </w:pPr>
            <w:r w:rsidRPr="003605D0">
              <w:rPr>
                <w:rFonts w:ascii="Garamond" w:eastAsia="Calibri" w:hAnsi="Garamond" w:cs="Calibri"/>
                <w:sz w:val="22"/>
                <w:szCs w:val="22"/>
                <w:lang w:eastAsia="en-US"/>
              </w:rPr>
              <w:t>г.______________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F14" w:rsidRPr="00021BF7" w:rsidRDefault="000E2F14" w:rsidP="003A1E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aramond" w:eastAsia="Calibri" w:hAnsi="Garamond" w:cs="Calibri"/>
                <w:lang w:eastAsia="en-US"/>
              </w:rPr>
            </w:pPr>
            <w:r w:rsidRPr="00021BF7">
              <w:rPr>
                <w:rFonts w:ascii="Garamond" w:eastAsia="Calibri" w:hAnsi="Garamond" w:cs="Calibri"/>
                <w:sz w:val="22"/>
                <w:szCs w:val="22"/>
                <w:lang w:eastAsia="en-US"/>
              </w:rPr>
              <w:t>«__» _____ 20__ г.</w:t>
            </w:r>
          </w:p>
        </w:tc>
      </w:tr>
    </w:tbl>
    <w:p w:rsidR="000E2F14" w:rsidRPr="000C0109" w:rsidRDefault="000E2F14" w:rsidP="000E2F14">
      <w:pPr>
        <w:jc w:val="center"/>
        <w:rPr>
          <w:rFonts w:eastAsia="Calibri"/>
          <w:sz w:val="22"/>
          <w:szCs w:val="22"/>
          <w:lang w:eastAsia="en-US"/>
        </w:rPr>
      </w:pPr>
      <w:r w:rsidRPr="000C0109">
        <w:rPr>
          <w:rFonts w:eastAsia="Calibri"/>
          <w:sz w:val="22"/>
          <w:szCs w:val="22"/>
          <w:lang w:eastAsia="en-US"/>
        </w:rPr>
        <w:t>Между _______________________________ и _______________________________,</w:t>
      </w:r>
    </w:p>
    <w:p w:rsidR="000E2F14" w:rsidRPr="000C0109" w:rsidRDefault="000E2F14" w:rsidP="000E2F14">
      <w:pPr>
        <w:jc w:val="center"/>
        <w:rPr>
          <w:rFonts w:eastAsia="Calibri"/>
          <w:sz w:val="18"/>
          <w:szCs w:val="18"/>
          <w:lang w:eastAsia="en-US"/>
        </w:rPr>
      </w:pPr>
      <w:r w:rsidRPr="000C0109">
        <w:rPr>
          <w:rFonts w:eastAsia="Calibri"/>
          <w:sz w:val="22"/>
          <w:szCs w:val="22"/>
          <w:lang w:eastAsia="en-US"/>
        </w:rPr>
        <w:t xml:space="preserve">          </w:t>
      </w:r>
      <w:r w:rsidRPr="000C0109">
        <w:rPr>
          <w:rFonts w:eastAsia="Calibri"/>
          <w:sz w:val="18"/>
          <w:szCs w:val="18"/>
          <w:lang w:eastAsia="en-US"/>
        </w:rPr>
        <w:t>(наименование и реквизиты Стороны 1)                (наименование и реквизиты Стороны 2)</w:t>
      </w:r>
    </w:p>
    <w:p w:rsidR="000E2F14" w:rsidRPr="000C0109" w:rsidRDefault="000E2F14" w:rsidP="000E2F14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0C0109">
        <w:rPr>
          <w:rFonts w:eastAsia="Calibri"/>
          <w:sz w:val="22"/>
          <w:szCs w:val="22"/>
          <w:lang w:eastAsia="en-US"/>
        </w:rPr>
        <w:t>далее совместно именуемые «Стороны», составили настоящий акт сверки взаимных расчетов о нижеследующем.</w:t>
      </w:r>
    </w:p>
    <w:p w:rsidR="000E2F14" w:rsidRPr="00021BF7" w:rsidRDefault="000E2F14" w:rsidP="000E2F14">
      <w:pPr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0C0109">
        <w:rPr>
          <w:rFonts w:eastAsia="Calibri"/>
          <w:sz w:val="22"/>
          <w:szCs w:val="22"/>
          <w:lang w:eastAsia="en-US"/>
        </w:rPr>
        <w:t>Сторонами проверено состояние взаиморасчетов по состоянию на «__» _____ 20__ г. По результатам сверки установлено</w:t>
      </w:r>
      <w:r w:rsidRPr="00021BF7">
        <w:rPr>
          <w:rFonts w:ascii="Garamond" w:eastAsia="Calibri" w:hAnsi="Garamond"/>
          <w:sz w:val="22"/>
          <w:szCs w:val="22"/>
          <w:lang w:eastAsia="en-US"/>
        </w:rPr>
        <w:t>:</w:t>
      </w:r>
    </w:p>
    <w:p w:rsidR="000E2F14" w:rsidRPr="00021BF7" w:rsidRDefault="000E2F14" w:rsidP="000E2F14">
      <w:pPr>
        <w:spacing w:line="276" w:lineRule="auto"/>
        <w:jc w:val="right"/>
        <w:rPr>
          <w:rFonts w:ascii="Garamond" w:eastAsia="Calibri" w:hAnsi="Garamond"/>
          <w:sz w:val="22"/>
          <w:szCs w:val="22"/>
          <w:lang w:eastAsia="en-US"/>
        </w:rPr>
      </w:pPr>
    </w:p>
    <w:tbl>
      <w:tblPr>
        <w:tblW w:w="1516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961"/>
        <w:gridCol w:w="1985"/>
        <w:gridCol w:w="314"/>
        <w:gridCol w:w="2237"/>
        <w:gridCol w:w="4820"/>
      </w:tblGrid>
      <w:tr w:rsidR="000E2F14" w:rsidRPr="00021BF7" w:rsidTr="003605D0">
        <w:trPr>
          <w:cantSplit/>
          <w:trHeight w:val="295"/>
        </w:trPr>
        <w:tc>
          <w:tcPr>
            <w:tcW w:w="851" w:type="dxa"/>
            <w:vMerge w:val="restart"/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D07E5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961" w:type="dxa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D07E5">
              <w:rPr>
                <w:b/>
                <w:sz w:val="18"/>
                <w:szCs w:val="18"/>
              </w:rPr>
              <w:t>Реквизиты договора (контракта), с указанием реквизитов дополнительных  соглашений (при их наличии)</w:t>
            </w:r>
          </w:p>
        </w:tc>
        <w:tc>
          <w:tcPr>
            <w:tcW w:w="4536" w:type="dxa"/>
            <w:gridSpan w:val="3"/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 xml:space="preserve">Сальдо расчетов на_____ </w:t>
            </w:r>
          </w:p>
        </w:tc>
        <w:tc>
          <w:tcPr>
            <w:tcW w:w="4820" w:type="dxa"/>
            <w:vMerge w:val="restart"/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Информация о расхождениях, с указанием причины расхождений</w:t>
            </w:r>
          </w:p>
        </w:tc>
      </w:tr>
      <w:tr w:rsidR="000E2F14" w:rsidRPr="00021BF7" w:rsidTr="003605D0">
        <w:trPr>
          <w:cantSplit/>
          <w:trHeight w:val="413"/>
        </w:trPr>
        <w:tc>
          <w:tcPr>
            <w:tcW w:w="851" w:type="dxa"/>
            <w:vMerge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  <w:vMerge/>
            <w:tcMar>
              <w:top w:w="30" w:type="dxa"/>
              <w:left w:w="30" w:type="dxa"/>
              <w:bottom w:w="0" w:type="dxa"/>
              <w:right w:w="30" w:type="dxa"/>
            </w:tcMar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Задолженность Стороны 2 перед Стороной 1</w:t>
            </w:r>
          </w:p>
        </w:tc>
        <w:tc>
          <w:tcPr>
            <w:tcW w:w="2237" w:type="dxa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Задолженность Стороны 1 перед Стороной 2</w:t>
            </w:r>
          </w:p>
        </w:tc>
        <w:tc>
          <w:tcPr>
            <w:tcW w:w="4820" w:type="dxa"/>
            <w:vMerge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</w:tr>
      <w:tr w:rsidR="000E2F14" w:rsidRPr="00021BF7" w:rsidTr="003605D0">
        <w:trPr>
          <w:cantSplit/>
          <w:trHeight w:val="232"/>
        </w:trPr>
        <w:tc>
          <w:tcPr>
            <w:tcW w:w="851" w:type="dxa"/>
          </w:tcPr>
          <w:p w:rsidR="000E2F14" w:rsidRPr="009D07E5" w:rsidRDefault="000E2F14" w:rsidP="003605D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D07E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961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605D0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2299" w:type="dxa"/>
            <w:gridSpan w:val="2"/>
          </w:tcPr>
          <w:p w:rsidR="000E2F14" w:rsidRPr="009D07E5" w:rsidRDefault="000E2F14" w:rsidP="003605D0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3</w:t>
            </w:r>
          </w:p>
        </w:tc>
        <w:tc>
          <w:tcPr>
            <w:tcW w:w="2237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605D0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4820" w:type="dxa"/>
          </w:tcPr>
          <w:p w:rsidR="000E2F14" w:rsidRPr="009D07E5" w:rsidRDefault="000E2F14" w:rsidP="003605D0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b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>5</w:t>
            </w:r>
          </w:p>
        </w:tc>
      </w:tr>
      <w:tr w:rsidR="000E2F14" w:rsidRPr="00021BF7" w:rsidTr="003605D0">
        <w:trPr>
          <w:cantSplit/>
          <w:trHeight w:val="249"/>
        </w:trPr>
        <w:tc>
          <w:tcPr>
            <w:tcW w:w="851" w:type="dxa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4961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sz w:val="18"/>
                <w:szCs w:val="18"/>
              </w:rPr>
            </w:pPr>
          </w:p>
        </w:tc>
        <w:tc>
          <w:tcPr>
            <w:tcW w:w="2299" w:type="dxa"/>
            <w:gridSpan w:val="2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  <w:tc>
          <w:tcPr>
            <w:tcW w:w="2237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  <w:tc>
          <w:tcPr>
            <w:tcW w:w="4820" w:type="dxa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</w:tr>
      <w:tr w:rsidR="000E2F14" w:rsidRPr="00021BF7" w:rsidTr="003605D0">
        <w:trPr>
          <w:cantSplit/>
          <w:trHeight w:val="253"/>
        </w:trPr>
        <w:tc>
          <w:tcPr>
            <w:tcW w:w="5812" w:type="dxa"/>
            <w:gridSpan w:val="2"/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18"/>
                <w:szCs w:val="18"/>
              </w:rPr>
            </w:pPr>
            <w:r w:rsidRPr="009D07E5">
              <w:rPr>
                <w:rFonts w:eastAsia="Arial Unicode MS"/>
                <w:b/>
                <w:sz w:val="18"/>
                <w:szCs w:val="18"/>
              </w:rPr>
              <w:t xml:space="preserve">Итого по всем договорам </w:t>
            </w:r>
          </w:p>
        </w:tc>
        <w:tc>
          <w:tcPr>
            <w:tcW w:w="2299" w:type="dxa"/>
            <w:gridSpan w:val="2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  <w:tc>
          <w:tcPr>
            <w:tcW w:w="2237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  <w:tc>
          <w:tcPr>
            <w:tcW w:w="4820" w:type="dxa"/>
          </w:tcPr>
          <w:p w:rsidR="000E2F14" w:rsidRPr="009D07E5" w:rsidRDefault="000E2F14" w:rsidP="003A1EF2">
            <w:pPr>
              <w:widowControl w:val="0"/>
              <w:autoSpaceDE w:val="0"/>
              <w:autoSpaceDN w:val="0"/>
              <w:adjustRightInd w:val="0"/>
              <w:rPr>
                <w:rFonts w:ascii="Garamond" w:eastAsia="Arial Unicode MS" w:hAnsi="Garamond"/>
                <w:b/>
                <w:sz w:val="18"/>
                <w:szCs w:val="18"/>
              </w:rPr>
            </w:pPr>
          </w:p>
        </w:tc>
      </w:tr>
      <w:tr w:rsidR="000E2F14" w:rsidRPr="00021BF7" w:rsidTr="000E2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7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>По данным _____________________________________________________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>________________________________________________________________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От </w:t>
            </w:r>
            <w:r w:rsidRPr="000C0109">
              <w:rPr>
                <w:i/>
                <w:sz w:val="20"/>
                <w:szCs w:val="20"/>
              </w:rPr>
              <w:t>_____________________________________________________________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i/>
                <w:sz w:val="20"/>
                <w:szCs w:val="20"/>
              </w:rPr>
              <w:t xml:space="preserve">        </w:t>
            </w:r>
            <w:r w:rsidRPr="000C0109">
              <w:rPr>
                <w:rFonts w:eastAsia="Calibri"/>
                <w:sz w:val="22"/>
                <w:szCs w:val="22"/>
                <w:lang w:eastAsia="en-US"/>
              </w:rPr>
              <w:t xml:space="preserve">                 </w:t>
            </w:r>
            <w:r w:rsidRPr="000C0109">
              <w:rPr>
                <w:rFonts w:eastAsia="Calibri"/>
                <w:sz w:val="18"/>
                <w:szCs w:val="18"/>
                <w:lang w:eastAsia="en-US"/>
              </w:rPr>
              <w:t xml:space="preserve">(наименование Стороны 1)                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>___________________________     _________________(_________________)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>Действующего (ей) на основании    ___________________________________</w:t>
            </w:r>
          </w:p>
        </w:tc>
        <w:tc>
          <w:tcPr>
            <w:tcW w:w="73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 По данным_______________________________________________________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 ________________________________________________________________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 От______________________________________________________________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      </w:t>
            </w:r>
            <w:r w:rsidRPr="000C0109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</w:t>
            </w:r>
            <w:r w:rsidRPr="000C0109">
              <w:rPr>
                <w:rFonts w:eastAsia="Calibri"/>
                <w:sz w:val="18"/>
                <w:szCs w:val="18"/>
                <w:lang w:eastAsia="en-US"/>
              </w:rPr>
              <w:t xml:space="preserve">(наименование Стороны 2)                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 ___________________________     _________________(_________________)</w:t>
            </w:r>
          </w:p>
          <w:p w:rsidR="000E2F14" w:rsidRPr="000C0109" w:rsidRDefault="000E2F14" w:rsidP="003A1E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0109">
              <w:rPr>
                <w:sz w:val="20"/>
                <w:szCs w:val="20"/>
              </w:rPr>
              <w:t xml:space="preserve"> Действующего (ей) на основании    ___________________________________</w:t>
            </w:r>
          </w:p>
        </w:tc>
      </w:tr>
    </w:tbl>
    <w:p w:rsidR="000E2F14" w:rsidRDefault="000E2F14" w:rsidP="000E2F14"/>
    <w:p w:rsidR="000E2F14" w:rsidRDefault="000E2F14" w:rsidP="000E2F14">
      <w:pPr>
        <w:rPr>
          <w:b/>
          <w:sz w:val="22"/>
          <w:szCs w:val="22"/>
        </w:rPr>
      </w:pPr>
      <w:r w:rsidRPr="00580B9B">
        <w:rPr>
          <w:b/>
          <w:sz w:val="22"/>
          <w:szCs w:val="22"/>
        </w:rPr>
        <w:t>===================================</w:t>
      </w:r>
      <w:r>
        <w:rPr>
          <w:b/>
          <w:sz w:val="22"/>
          <w:szCs w:val="22"/>
        </w:rPr>
        <w:t>===============</w:t>
      </w:r>
      <w:r w:rsidRPr="00580B9B">
        <w:rPr>
          <w:b/>
          <w:sz w:val="22"/>
          <w:szCs w:val="22"/>
        </w:rPr>
        <w:t>====Форма</w:t>
      </w:r>
      <w:r>
        <w:rPr>
          <w:b/>
          <w:sz w:val="22"/>
          <w:szCs w:val="22"/>
        </w:rPr>
        <w:t xml:space="preserve"> </w:t>
      </w:r>
      <w:r w:rsidRPr="00580B9B">
        <w:rPr>
          <w:b/>
          <w:sz w:val="22"/>
          <w:szCs w:val="22"/>
        </w:rPr>
        <w:t>согласована=</w:t>
      </w:r>
      <w:r>
        <w:rPr>
          <w:b/>
          <w:sz w:val="22"/>
          <w:szCs w:val="22"/>
        </w:rPr>
        <w:t>=======</w:t>
      </w:r>
      <w:r w:rsidRPr="00580B9B">
        <w:rPr>
          <w:b/>
          <w:sz w:val="22"/>
          <w:szCs w:val="22"/>
        </w:rPr>
        <w:t>==</w:t>
      </w:r>
      <w:r>
        <w:rPr>
          <w:b/>
          <w:sz w:val="22"/>
          <w:szCs w:val="22"/>
        </w:rPr>
        <w:t>==========</w:t>
      </w:r>
      <w:r w:rsidRPr="00580B9B">
        <w:rPr>
          <w:b/>
          <w:sz w:val="22"/>
          <w:szCs w:val="22"/>
        </w:rPr>
        <w:t>================================</w:t>
      </w:r>
    </w:p>
    <w:p w:rsidR="000E2F14" w:rsidRDefault="000E2F14" w:rsidP="000E2F14">
      <w:pPr>
        <w:rPr>
          <w:b/>
          <w:sz w:val="22"/>
          <w:szCs w:val="22"/>
          <w:lang w:val="en-US"/>
        </w:rPr>
      </w:pPr>
    </w:p>
    <w:tbl>
      <w:tblPr>
        <w:tblW w:w="4891" w:type="pct"/>
        <w:tblInd w:w="108" w:type="dxa"/>
        <w:tblLook w:val="0000"/>
      </w:tblPr>
      <w:tblGrid>
        <w:gridCol w:w="7354"/>
        <w:gridCol w:w="7802"/>
      </w:tblGrid>
      <w:tr w:rsidR="000E2F14" w:rsidRPr="00E56E03" w:rsidTr="003A1EF2">
        <w:trPr>
          <w:cantSplit/>
        </w:trPr>
        <w:tc>
          <w:tcPr>
            <w:tcW w:w="2426" w:type="pct"/>
          </w:tcPr>
          <w:p w:rsidR="000E2F14" w:rsidRPr="00E56E03" w:rsidRDefault="000E2F14" w:rsidP="003A1EF2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Исполнителя</w:t>
            </w:r>
          </w:p>
        </w:tc>
        <w:tc>
          <w:tcPr>
            <w:tcW w:w="2574" w:type="pct"/>
          </w:tcPr>
          <w:p w:rsidR="000E2F14" w:rsidRPr="00E56E03" w:rsidRDefault="000E2F14" w:rsidP="003A1EF2">
            <w:pPr>
              <w:tabs>
                <w:tab w:val="left" w:pos="1134"/>
              </w:tabs>
              <w:spacing w:line="276" w:lineRule="auto"/>
              <w:ind w:firstLine="142"/>
              <w:rPr>
                <w:b/>
                <w:bCs/>
              </w:rPr>
            </w:pPr>
            <w:r w:rsidRPr="00E56E03">
              <w:rPr>
                <w:b/>
                <w:bCs/>
              </w:rPr>
              <w:t>От Заказчика</w:t>
            </w:r>
          </w:p>
        </w:tc>
      </w:tr>
      <w:tr w:rsidR="000E2F14" w:rsidRPr="00E56E03" w:rsidTr="003A1EF2">
        <w:trPr>
          <w:cantSplit/>
        </w:trPr>
        <w:tc>
          <w:tcPr>
            <w:tcW w:w="2426" w:type="pct"/>
          </w:tcPr>
          <w:p w:rsidR="000E2F14" w:rsidRPr="00E56E03" w:rsidRDefault="000E2F14" w:rsidP="003A1EF2">
            <w:pPr>
              <w:spacing w:line="276" w:lineRule="auto"/>
              <w:ind w:firstLine="142"/>
            </w:pPr>
          </w:p>
          <w:p w:rsidR="000E2F14" w:rsidRPr="00E56E03" w:rsidRDefault="000E2F14" w:rsidP="003A1EF2">
            <w:pPr>
              <w:spacing w:line="276" w:lineRule="auto"/>
              <w:ind w:firstLine="142"/>
            </w:pPr>
          </w:p>
        </w:tc>
        <w:tc>
          <w:tcPr>
            <w:tcW w:w="2574" w:type="pct"/>
          </w:tcPr>
          <w:p w:rsidR="000E2F14" w:rsidRPr="00C14352" w:rsidRDefault="000E2F14" w:rsidP="003A1EF2">
            <w:pPr>
              <w:spacing w:line="276" w:lineRule="auto"/>
              <w:ind w:firstLine="142"/>
              <w:rPr>
                <w:b/>
              </w:rPr>
            </w:pPr>
            <w:r w:rsidRPr="00C14352">
              <w:rPr>
                <w:b/>
              </w:rPr>
              <w:t>АО «КОНСИСТ-ОС»</w:t>
            </w:r>
          </w:p>
          <w:p w:rsidR="000E2F14" w:rsidRPr="00E56E03" w:rsidRDefault="000E2F14" w:rsidP="003A1EF2">
            <w:pPr>
              <w:spacing w:line="276" w:lineRule="auto"/>
              <w:ind w:firstLine="142"/>
            </w:pPr>
            <w:r w:rsidRPr="00E56E03">
              <w:t>Генеральн</w:t>
            </w:r>
            <w:r>
              <w:t>ый</w:t>
            </w:r>
            <w:r w:rsidRPr="00E56E03">
              <w:t xml:space="preserve"> директор</w:t>
            </w:r>
          </w:p>
        </w:tc>
      </w:tr>
      <w:tr w:rsidR="000E2F14" w:rsidRPr="00E56E03" w:rsidTr="003A1EF2">
        <w:trPr>
          <w:cantSplit/>
        </w:trPr>
        <w:tc>
          <w:tcPr>
            <w:tcW w:w="2426" w:type="pct"/>
          </w:tcPr>
          <w:p w:rsidR="000E2F14" w:rsidRPr="00E56E03" w:rsidRDefault="000E2F14" w:rsidP="003A1EF2">
            <w:pPr>
              <w:spacing w:line="276" w:lineRule="auto"/>
              <w:ind w:firstLine="142"/>
            </w:pPr>
          </w:p>
          <w:p w:rsidR="000E2F14" w:rsidRPr="00E56E03" w:rsidRDefault="000E2F14" w:rsidP="003A1EF2">
            <w:pPr>
              <w:spacing w:line="276" w:lineRule="auto"/>
              <w:ind w:firstLine="142"/>
            </w:pPr>
            <w:r w:rsidRPr="00E56E03">
              <w:t>__________________</w:t>
            </w:r>
          </w:p>
        </w:tc>
        <w:tc>
          <w:tcPr>
            <w:tcW w:w="2574" w:type="pct"/>
          </w:tcPr>
          <w:p w:rsidR="000E2F14" w:rsidRPr="00E56E03" w:rsidRDefault="000E2F14" w:rsidP="003A1EF2">
            <w:pPr>
              <w:spacing w:line="276" w:lineRule="auto"/>
              <w:ind w:firstLine="142"/>
            </w:pPr>
          </w:p>
          <w:p w:rsidR="000E2F14" w:rsidRPr="00E56E03" w:rsidRDefault="000E2F14" w:rsidP="003A1EF2">
            <w:pPr>
              <w:spacing w:line="276" w:lineRule="auto"/>
              <w:ind w:firstLine="142"/>
            </w:pPr>
            <w:r w:rsidRPr="00E56E03">
              <w:t>___________________</w:t>
            </w:r>
            <w:r>
              <w:t>М.Н. Лысачев</w:t>
            </w:r>
          </w:p>
        </w:tc>
      </w:tr>
    </w:tbl>
    <w:p w:rsidR="000E2F14" w:rsidRPr="00AE1B7C" w:rsidRDefault="000E2F14" w:rsidP="000E2F14"/>
    <w:sectPr w:rsidR="000E2F14" w:rsidRPr="00AE1B7C" w:rsidSect="00FE5C59">
      <w:pgSz w:w="16838" w:h="11906" w:orient="landscape"/>
      <w:pgMar w:top="1418" w:right="426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598358" w15:done="0"/>
  <w15:commentEx w15:paraId="5F1094A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B25" w:rsidRDefault="00262B25" w:rsidP="004256BE">
      <w:r>
        <w:separator/>
      </w:r>
    </w:p>
  </w:endnote>
  <w:endnote w:type="continuationSeparator" w:id="0">
    <w:p w:rsidR="00262B25" w:rsidRDefault="00262B25" w:rsidP="00425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B25" w:rsidRDefault="00262B25" w:rsidP="0061124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B25" w:rsidRDefault="005A0009">
    <w:pPr>
      <w:pStyle w:val="Style4"/>
      <w:widowControl/>
      <w:ind w:left="-538" w:right="-1785"/>
      <w:jc w:val="right"/>
      <w:rPr>
        <w:rStyle w:val="FontStyle16"/>
      </w:rPr>
    </w:pPr>
    <w:r>
      <w:rPr>
        <w:rStyle w:val="FontStyle16"/>
      </w:rPr>
      <w:fldChar w:fldCharType="begin"/>
    </w:r>
    <w:r w:rsidR="00262B25">
      <w:rPr>
        <w:rStyle w:val="FontStyle16"/>
      </w:rPr>
      <w:instrText>PAGE</w:instrText>
    </w:r>
    <w:r>
      <w:rPr>
        <w:rStyle w:val="FontStyle16"/>
      </w:rPr>
      <w:fldChar w:fldCharType="separate"/>
    </w:r>
    <w:r w:rsidR="00867DC0">
      <w:rPr>
        <w:rStyle w:val="FontStyle16"/>
        <w:noProof/>
      </w:rPr>
      <w:t>38</w:t>
    </w:r>
    <w:r>
      <w:rPr>
        <w:rStyle w:val="FontStyle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B25" w:rsidRDefault="00262B25" w:rsidP="004256BE">
      <w:r>
        <w:separator/>
      </w:r>
    </w:p>
  </w:footnote>
  <w:footnote w:type="continuationSeparator" w:id="0">
    <w:p w:rsidR="00262B25" w:rsidRDefault="00262B25" w:rsidP="004256BE">
      <w:r>
        <w:continuationSeparator/>
      </w:r>
    </w:p>
  </w:footnote>
  <w:footnote w:id="1">
    <w:p w:rsidR="00262B25" w:rsidRDefault="00262B25" w:rsidP="006B18C4">
      <w:pPr>
        <w:pStyle w:val="affc"/>
      </w:pPr>
      <w:r>
        <w:rPr>
          <w:rStyle w:val="affe"/>
        </w:rPr>
        <w:footnoteRef/>
      </w:r>
      <w:r>
        <w:t xml:space="preserve"> Филиал - </w:t>
      </w:r>
      <w:r w:rsidRPr="00D15D9B">
        <w:t>обособленное подразделение</w:t>
      </w:r>
      <w:r>
        <w:t xml:space="preserve"> компании</w:t>
      </w:r>
      <w:r w:rsidRPr="00D15D9B">
        <w:t xml:space="preserve"> </w:t>
      </w:r>
      <w:r>
        <w:t>Исполнителя</w:t>
      </w:r>
      <w:r w:rsidRPr="00D15D9B">
        <w:t xml:space="preserve">, расположенное вне места нахождения </w:t>
      </w:r>
      <w:r>
        <w:t xml:space="preserve">компании Исполнителя </w:t>
      </w:r>
      <w:r w:rsidRPr="00D15D9B">
        <w:t xml:space="preserve">и осуществляющее функции </w:t>
      </w:r>
      <w:r>
        <w:t xml:space="preserve">компании Исполнителя </w:t>
      </w:r>
      <w:r w:rsidRPr="00D15D9B">
        <w:t>или их часть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2391"/>
      <w:docPartObj>
        <w:docPartGallery w:val="Page Numbers (Top of Page)"/>
        <w:docPartUnique/>
      </w:docPartObj>
    </w:sdtPr>
    <w:sdtContent>
      <w:p w:rsidR="00262B25" w:rsidRDefault="005A0009">
        <w:pPr>
          <w:pStyle w:val="af5"/>
          <w:jc w:val="center"/>
        </w:pPr>
        <w:fldSimple w:instr=" PAGE   \* MERGEFORMAT ">
          <w:r w:rsidR="00867DC0">
            <w:rPr>
              <w:noProof/>
            </w:rPr>
            <w:t>38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B25" w:rsidRDefault="00262B25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87C"/>
    <w:multiLevelType w:val="hybridMultilevel"/>
    <w:tmpl w:val="B66E3C7E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">
    <w:nsid w:val="027B60C0"/>
    <w:multiLevelType w:val="hybridMultilevel"/>
    <w:tmpl w:val="E7A40BFA"/>
    <w:lvl w:ilvl="0" w:tplc="803057F0">
      <w:start w:val="1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4BD6AE1"/>
    <w:multiLevelType w:val="hybridMultilevel"/>
    <w:tmpl w:val="8BEEA844"/>
    <w:lvl w:ilvl="0" w:tplc="9B6E67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E6761"/>
    <w:multiLevelType w:val="hybridMultilevel"/>
    <w:tmpl w:val="943EA2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6D4278"/>
    <w:multiLevelType w:val="multilevel"/>
    <w:tmpl w:val="5C44EF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5">
    <w:nsid w:val="15B20D53"/>
    <w:multiLevelType w:val="hybridMultilevel"/>
    <w:tmpl w:val="5D3E9E54"/>
    <w:lvl w:ilvl="0" w:tplc="CD0CFF9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6834E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9F46AEC"/>
    <w:multiLevelType w:val="hybridMultilevel"/>
    <w:tmpl w:val="51606440"/>
    <w:lvl w:ilvl="0" w:tplc="9B906E9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1D685F33"/>
    <w:multiLevelType w:val="hybridMultilevel"/>
    <w:tmpl w:val="EAEAB888"/>
    <w:lvl w:ilvl="0" w:tplc="0419000F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  <w:color w:val="auto"/>
      </w:rPr>
    </w:lvl>
    <w:lvl w:ilvl="1" w:tplc="041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F46075B"/>
    <w:multiLevelType w:val="hybridMultilevel"/>
    <w:tmpl w:val="B1605F84"/>
    <w:lvl w:ilvl="0" w:tplc="49BC0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60FEF"/>
    <w:multiLevelType w:val="multilevel"/>
    <w:tmpl w:val="0FE04C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9281877"/>
    <w:multiLevelType w:val="multilevel"/>
    <w:tmpl w:val="9F702CB2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8" w:hanging="1800"/>
      </w:pPr>
      <w:rPr>
        <w:rFonts w:hint="default"/>
      </w:rPr>
    </w:lvl>
  </w:abstractNum>
  <w:abstractNum w:abstractNumId="12">
    <w:nsid w:val="2A553803"/>
    <w:multiLevelType w:val="hybridMultilevel"/>
    <w:tmpl w:val="A010363E"/>
    <w:lvl w:ilvl="0" w:tplc="0B146052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AB65D8"/>
    <w:multiLevelType w:val="hybridMultilevel"/>
    <w:tmpl w:val="C46E5C34"/>
    <w:lvl w:ilvl="0" w:tplc="49BC0C62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4">
    <w:nsid w:val="317F0F9E"/>
    <w:multiLevelType w:val="hybridMultilevel"/>
    <w:tmpl w:val="94505E2C"/>
    <w:lvl w:ilvl="0" w:tplc="CD0CFF9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DF0831"/>
    <w:multiLevelType w:val="hybridMultilevel"/>
    <w:tmpl w:val="C51690AE"/>
    <w:lvl w:ilvl="0" w:tplc="DE3ADEB4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7A73023"/>
    <w:multiLevelType w:val="multilevel"/>
    <w:tmpl w:val="ED160874"/>
    <w:lvl w:ilvl="0">
      <w:start w:val="1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8A4641"/>
    <w:multiLevelType w:val="hybridMultilevel"/>
    <w:tmpl w:val="EC40FEDE"/>
    <w:lvl w:ilvl="0" w:tplc="CD0CFF9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5409F9"/>
    <w:multiLevelType w:val="hybridMultilevel"/>
    <w:tmpl w:val="71FA16F0"/>
    <w:lvl w:ilvl="0" w:tplc="C9D0A646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19">
    <w:nsid w:val="40B52477"/>
    <w:multiLevelType w:val="hybridMultilevel"/>
    <w:tmpl w:val="41827B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343205F"/>
    <w:multiLevelType w:val="hybridMultilevel"/>
    <w:tmpl w:val="05C6F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822F18"/>
    <w:multiLevelType w:val="hybridMultilevel"/>
    <w:tmpl w:val="AA089B2E"/>
    <w:lvl w:ilvl="0" w:tplc="2F3A48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4C8ACC4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50C3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52A036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D2A47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BDE40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4640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6F6647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82AF66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68F0ECC"/>
    <w:multiLevelType w:val="hybridMultilevel"/>
    <w:tmpl w:val="AD926A38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A14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B107993"/>
    <w:multiLevelType w:val="hybridMultilevel"/>
    <w:tmpl w:val="7FD0DFCC"/>
    <w:lvl w:ilvl="0" w:tplc="04190001">
      <w:start w:val="1"/>
      <w:numFmt w:val="bullet"/>
      <w:pStyle w:val="2"/>
      <w:lvlText w:val=""/>
      <w:lvlJc w:val="left"/>
      <w:pPr>
        <w:tabs>
          <w:tab w:val="num" w:pos="1789"/>
        </w:tabs>
        <w:ind w:left="1712" w:hanging="283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4CCF5AD9"/>
    <w:multiLevelType w:val="multilevel"/>
    <w:tmpl w:val="0ED2CCB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E740C97"/>
    <w:multiLevelType w:val="hybridMultilevel"/>
    <w:tmpl w:val="BD8ACD28"/>
    <w:lvl w:ilvl="0" w:tplc="CE3A2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F5C4C00"/>
    <w:multiLevelType w:val="multilevel"/>
    <w:tmpl w:val="D74E54CC"/>
    <w:lvl w:ilvl="0">
      <w:start w:val="1"/>
      <w:numFmt w:val="decimal"/>
      <w:pStyle w:val="a0"/>
      <w:lvlText w:val="%1."/>
      <w:lvlJc w:val="left"/>
      <w:pPr>
        <w:tabs>
          <w:tab w:val="num" w:pos="1760"/>
        </w:tabs>
        <w:ind w:left="1760" w:hanging="68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a1"/>
      <w:lvlText w:val="%1.%2."/>
      <w:lvlJc w:val="left"/>
      <w:pPr>
        <w:tabs>
          <w:tab w:val="num" w:pos="1220"/>
        </w:tabs>
        <w:ind w:left="1220" w:hanging="68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a2"/>
      <w:lvlText w:val="%1.%2.%3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0"/>
        <w:szCs w:val="20"/>
      </w:rPr>
    </w:lvl>
    <w:lvl w:ilvl="3">
      <w:start w:val="1"/>
      <w:numFmt w:val="bullet"/>
      <w:lvlRestart w:val="0"/>
      <w:pStyle w:val="a3"/>
      <w:lvlText w:val="-"/>
      <w:lvlJc w:val="left"/>
      <w:pPr>
        <w:tabs>
          <w:tab w:val="num" w:pos="851"/>
        </w:tabs>
        <w:ind w:left="851" w:hanging="171"/>
      </w:pPr>
      <w:rPr>
        <w:rFonts w:ascii="MT Extra" w:hAnsi="MT Extra" w:hint="default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65"/>
        </w:tabs>
        <w:ind w:left="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"/>
        </w:tabs>
        <w:ind w:left="11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25"/>
        </w:tabs>
        <w:ind w:left="11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85"/>
        </w:tabs>
        <w:ind w:left="1485" w:hanging="1800"/>
      </w:pPr>
      <w:rPr>
        <w:rFonts w:hint="default"/>
      </w:rPr>
    </w:lvl>
  </w:abstractNum>
  <w:abstractNum w:abstractNumId="28">
    <w:nsid w:val="50D4217A"/>
    <w:multiLevelType w:val="hybridMultilevel"/>
    <w:tmpl w:val="82E6434E"/>
    <w:lvl w:ilvl="0" w:tplc="F4A4E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768776E"/>
    <w:multiLevelType w:val="multilevel"/>
    <w:tmpl w:val="023614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0">
    <w:nsid w:val="5B4777E1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1">
    <w:nsid w:val="63AE5C31"/>
    <w:multiLevelType w:val="hybridMultilevel"/>
    <w:tmpl w:val="528C33F4"/>
    <w:lvl w:ilvl="0" w:tplc="C5B89CE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32">
    <w:nsid w:val="69D851AA"/>
    <w:multiLevelType w:val="multilevel"/>
    <w:tmpl w:val="5CD494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i/>
      </w:rPr>
    </w:lvl>
  </w:abstractNum>
  <w:abstractNum w:abstractNumId="33">
    <w:nsid w:val="6BAE2E66"/>
    <w:multiLevelType w:val="hybridMultilevel"/>
    <w:tmpl w:val="9490EAA0"/>
    <w:lvl w:ilvl="0" w:tplc="B6B607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FFB4637"/>
    <w:multiLevelType w:val="multilevel"/>
    <w:tmpl w:val="CB6208D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5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5">
    <w:nsid w:val="70BF1940"/>
    <w:multiLevelType w:val="hybridMultilevel"/>
    <w:tmpl w:val="D94E4028"/>
    <w:lvl w:ilvl="0" w:tplc="B6E62D2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72B678A6"/>
    <w:multiLevelType w:val="hybridMultilevel"/>
    <w:tmpl w:val="81506198"/>
    <w:lvl w:ilvl="0" w:tplc="FFFFFFFF">
      <w:start w:val="1"/>
      <w:numFmt w:val="bullet"/>
      <w:lvlText w:val="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7">
    <w:nsid w:val="758A6F9F"/>
    <w:multiLevelType w:val="hybridMultilevel"/>
    <w:tmpl w:val="F52E7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CB3B8A"/>
    <w:multiLevelType w:val="multilevel"/>
    <w:tmpl w:val="BB6E17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9">
    <w:nsid w:val="7D1D17FC"/>
    <w:multiLevelType w:val="hybridMultilevel"/>
    <w:tmpl w:val="A4EA3ABA"/>
    <w:lvl w:ilvl="0" w:tplc="EA80E97A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8"/>
  </w:num>
  <w:num w:numId="3">
    <w:abstractNumId w:val="21"/>
  </w:num>
  <w:num w:numId="4">
    <w:abstractNumId w:val="31"/>
  </w:num>
  <w:num w:numId="5">
    <w:abstractNumId w:val="1"/>
  </w:num>
  <w:num w:numId="6">
    <w:abstractNumId w:val="23"/>
  </w:num>
  <w:num w:numId="7">
    <w:abstractNumId w:val="22"/>
  </w:num>
  <w:num w:numId="8">
    <w:abstractNumId w:val="10"/>
  </w:num>
  <w:num w:numId="9">
    <w:abstractNumId w:val="11"/>
  </w:num>
  <w:num w:numId="10">
    <w:abstractNumId w:val="29"/>
  </w:num>
  <w:num w:numId="11">
    <w:abstractNumId w:val="20"/>
  </w:num>
  <w:num w:numId="12">
    <w:abstractNumId w:val="12"/>
  </w:num>
  <w:num w:numId="13">
    <w:abstractNumId w:val="38"/>
  </w:num>
  <w:num w:numId="14">
    <w:abstractNumId w:val="25"/>
  </w:num>
  <w:num w:numId="15">
    <w:abstractNumId w:val="34"/>
  </w:num>
  <w:num w:numId="16">
    <w:abstractNumId w:val="4"/>
  </w:num>
  <w:num w:numId="17">
    <w:abstractNumId w:val="28"/>
  </w:num>
  <w:num w:numId="18">
    <w:abstractNumId w:val="33"/>
  </w:num>
  <w:num w:numId="19">
    <w:abstractNumId w:val="2"/>
  </w:num>
  <w:num w:numId="20">
    <w:abstractNumId w:val="35"/>
  </w:num>
  <w:num w:numId="21">
    <w:abstractNumId w:val="3"/>
  </w:num>
  <w:num w:numId="22">
    <w:abstractNumId w:val="5"/>
  </w:num>
  <w:num w:numId="23">
    <w:abstractNumId w:val="17"/>
  </w:num>
  <w:num w:numId="24">
    <w:abstractNumId w:val="7"/>
  </w:num>
  <w:num w:numId="25">
    <w:abstractNumId w:val="14"/>
  </w:num>
  <w:num w:numId="26">
    <w:abstractNumId w:val="30"/>
  </w:num>
  <w:num w:numId="27">
    <w:abstractNumId w:val="27"/>
  </w:num>
  <w:num w:numId="28">
    <w:abstractNumId w:val="6"/>
  </w:num>
  <w:num w:numId="29">
    <w:abstractNumId w:val="37"/>
  </w:num>
  <w:num w:numId="30">
    <w:abstractNumId w:val="18"/>
  </w:num>
  <w:num w:numId="31">
    <w:abstractNumId w:val="15"/>
  </w:num>
  <w:num w:numId="32">
    <w:abstractNumId w:val="26"/>
  </w:num>
  <w:num w:numId="33">
    <w:abstractNumId w:val="19"/>
  </w:num>
  <w:num w:numId="34">
    <w:abstractNumId w:val="9"/>
  </w:num>
  <w:num w:numId="35">
    <w:abstractNumId w:val="0"/>
  </w:num>
  <w:num w:numId="36">
    <w:abstractNumId w:val="13"/>
  </w:num>
  <w:num w:numId="37">
    <w:abstractNumId w:val="36"/>
  </w:num>
  <w:num w:numId="38">
    <w:abstractNumId w:val="39"/>
  </w:num>
  <w:num w:numId="39">
    <w:abstractNumId w:val="16"/>
  </w:num>
  <w:num w:numId="40">
    <w:abstractNumId w:val="3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оряков Александр Федорович">
    <w15:presenceInfo w15:providerId="AD" w15:userId="S-1-5-21-3503238877-3003487241-1841632481-1835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/>
  <w:rsids>
    <w:rsidRoot w:val="004256BE"/>
    <w:rsid w:val="000029A3"/>
    <w:rsid w:val="00005994"/>
    <w:rsid w:val="00010E4A"/>
    <w:rsid w:val="0001215D"/>
    <w:rsid w:val="000133FC"/>
    <w:rsid w:val="00015089"/>
    <w:rsid w:val="000164E2"/>
    <w:rsid w:val="000329B4"/>
    <w:rsid w:val="00032A4B"/>
    <w:rsid w:val="000341BF"/>
    <w:rsid w:val="000411B9"/>
    <w:rsid w:val="00042563"/>
    <w:rsid w:val="00051DB0"/>
    <w:rsid w:val="000541FA"/>
    <w:rsid w:val="00056477"/>
    <w:rsid w:val="00056FA0"/>
    <w:rsid w:val="00060D5C"/>
    <w:rsid w:val="0006178F"/>
    <w:rsid w:val="00061D2B"/>
    <w:rsid w:val="000649D3"/>
    <w:rsid w:val="000668BA"/>
    <w:rsid w:val="0007068F"/>
    <w:rsid w:val="00071630"/>
    <w:rsid w:val="000737FE"/>
    <w:rsid w:val="00080553"/>
    <w:rsid w:val="00090541"/>
    <w:rsid w:val="000A0F0D"/>
    <w:rsid w:val="000A2A05"/>
    <w:rsid w:val="000A3658"/>
    <w:rsid w:val="000C244C"/>
    <w:rsid w:val="000C5402"/>
    <w:rsid w:val="000D2DCF"/>
    <w:rsid w:val="000D3F6A"/>
    <w:rsid w:val="000D4DF1"/>
    <w:rsid w:val="000E0289"/>
    <w:rsid w:val="000E2F14"/>
    <w:rsid w:val="000E593B"/>
    <w:rsid w:val="000E5DF3"/>
    <w:rsid w:val="000F0577"/>
    <w:rsid w:val="000F3934"/>
    <w:rsid w:val="00102E8A"/>
    <w:rsid w:val="001030FD"/>
    <w:rsid w:val="00107E51"/>
    <w:rsid w:val="00113BF0"/>
    <w:rsid w:val="00114063"/>
    <w:rsid w:val="00115759"/>
    <w:rsid w:val="00117451"/>
    <w:rsid w:val="00120E60"/>
    <w:rsid w:val="0012372D"/>
    <w:rsid w:val="0012529D"/>
    <w:rsid w:val="00126EE1"/>
    <w:rsid w:val="00127689"/>
    <w:rsid w:val="001322A0"/>
    <w:rsid w:val="001361E2"/>
    <w:rsid w:val="0013746A"/>
    <w:rsid w:val="00141EF4"/>
    <w:rsid w:val="001477E9"/>
    <w:rsid w:val="001528E7"/>
    <w:rsid w:val="00152B9B"/>
    <w:rsid w:val="00156188"/>
    <w:rsid w:val="0016236A"/>
    <w:rsid w:val="00173D01"/>
    <w:rsid w:val="001747C1"/>
    <w:rsid w:val="001757F3"/>
    <w:rsid w:val="00176DC6"/>
    <w:rsid w:val="001777DA"/>
    <w:rsid w:val="001801E9"/>
    <w:rsid w:val="0018145F"/>
    <w:rsid w:val="0018537F"/>
    <w:rsid w:val="00186980"/>
    <w:rsid w:val="001874A4"/>
    <w:rsid w:val="001945E0"/>
    <w:rsid w:val="0019648E"/>
    <w:rsid w:val="001A274E"/>
    <w:rsid w:val="001A7A1A"/>
    <w:rsid w:val="001B1CE3"/>
    <w:rsid w:val="001B26A8"/>
    <w:rsid w:val="001B4A61"/>
    <w:rsid w:val="001D0BFE"/>
    <w:rsid w:val="001D1A78"/>
    <w:rsid w:val="001D2002"/>
    <w:rsid w:val="001D3048"/>
    <w:rsid w:val="001D6772"/>
    <w:rsid w:val="001E3BF2"/>
    <w:rsid w:val="001E3F65"/>
    <w:rsid w:val="001F3A02"/>
    <w:rsid w:val="001F5CC3"/>
    <w:rsid w:val="00202B26"/>
    <w:rsid w:val="00204E86"/>
    <w:rsid w:val="00205087"/>
    <w:rsid w:val="002101AC"/>
    <w:rsid w:val="002108E9"/>
    <w:rsid w:val="002116F9"/>
    <w:rsid w:val="00212FF0"/>
    <w:rsid w:val="0021324A"/>
    <w:rsid w:val="002150B4"/>
    <w:rsid w:val="002151B3"/>
    <w:rsid w:val="002251B3"/>
    <w:rsid w:val="0022597B"/>
    <w:rsid w:val="0023314B"/>
    <w:rsid w:val="00234EA3"/>
    <w:rsid w:val="00241047"/>
    <w:rsid w:val="00246A0A"/>
    <w:rsid w:val="00247E7E"/>
    <w:rsid w:val="002519FF"/>
    <w:rsid w:val="00255955"/>
    <w:rsid w:val="00262B25"/>
    <w:rsid w:val="00267F71"/>
    <w:rsid w:val="002759A2"/>
    <w:rsid w:val="00280768"/>
    <w:rsid w:val="00290625"/>
    <w:rsid w:val="00293EEF"/>
    <w:rsid w:val="002A0B5D"/>
    <w:rsid w:val="002A2D42"/>
    <w:rsid w:val="002A52B2"/>
    <w:rsid w:val="002A5E82"/>
    <w:rsid w:val="002B20BB"/>
    <w:rsid w:val="002C2647"/>
    <w:rsid w:val="002C3836"/>
    <w:rsid w:val="002C5F6B"/>
    <w:rsid w:val="002D66B3"/>
    <w:rsid w:val="002E3503"/>
    <w:rsid w:val="002E3B43"/>
    <w:rsid w:val="002E588B"/>
    <w:rsid w:val="002F2247"/>
    <w:rsid w:val="002F3981"/>
    <w:rsid w:val="003005FA"/>
    <w:rsid w:val="0030142D"/>
    <w:rsid w:val="003019C1"/>
    <w:rsid w:val="00303A4F"/>
    <w:rsid w:val="00307888"/>
    <w:rsid w:val="003148C8"/>
    <w:rsid w:val="00315B99"/>
    <w:rsid w:val="003205C1"/>
    <w:rsid w:val="00326C5E"/>
    <w:rsid w:val="003316E2"/>
    <w:rsid w:val="00335703"/>
    <w:rsid w:val="00342B2B"/>
    <w:rsid w:val="003442BD"/>
    <w:rsid w:val="00345A7C"/>
    <w:rsid w:val="00345CCB"/>
    <w:rsid w:val="00354321"/>
    <w:rsid w:val="00357944"/>
    <w:rsid w:val="00357A96"/>
    <w:rsid w:val="00360536"/>
    <w:rsid w:val="003605D0"/>
    <w:rsid w:val="003624AC"/>
    <w:rsid w:val="00363DC4"/>
    <w:rsid w:val="00371FBF"/>
    <w:rsid w:val="00372A1E"/>
    <w:rsid w:val="00374FF5"/>
    <w:rsid w:val="00377F16"/>
    <w:rsid w:val="003815FD"/>
    <w:rsid w:val="00381F5D"/>
    <w:rsid w:val="0039271F"/>
    <w:rsid w:val="00396AA2"/>
    <w:rsid w:val="003A0F01"/>
    <w:rsid w:val="003A1EF2"/>
    <w:rsid w:val="003A6A02"/>
    <w:rsid w:val="003B0682"/>
    <w:rsid w:val="003B0F65"/>
    <w:rsid w:val="003B5D49"/>
    <w:rsid w:val="003C0028"/>
    <w:rsid w:val="003C0BE0"/>
    <w:rsid w:val="003D1937"/>
    <w:rsid w:val="003D2F9C"/>
    <w:rsid w:val="003D4D77"/>
    <w:rsid w:val="003E17D2"/>
    <w:rsid w:val="003E6B12"/>
    <w:rsid w:val="003F1A33"/>
    <w:rsid w:val="00400436"/>
    <w:rsid w:val="00401A38"/>
    <w:rsid w:val="0040206D"/>
    <w:rsid w:val="00407CB4"/>
    <w:rsid w:val="00424709"/>
    <w:rsid w:val="004256BE"/>
    <w:rsid w:val="00425F16"/>
    <w:rsid w:val="0042615E"/>
    <w:rsid w:val="00427CD9"/>
    <w:rsid w:val="00437211"/>
    <w:rsid w:val="004428B4"/>
    <w:rsid w:val="00446DE9"/>
    <w:rsid w:val="004612C5"/>
    <w:rsid w:val="004616AB"/>
    <w:rsid w:val="00463E99"/>
    <w:rsid w:val="00465578"/>
    <w:rsid w:val="004714D0"/>
    <w:rsid w:val="00472509"/>
    <w:rsid w:val="00476CEB"/>
    <w:rsid w:val="00476DF7"/>
    <w:rsid w:val="004808AC"/>
    <w:rsid w:val="00482887"/>
    <w:rsid w:val="00485501"/>
    <w:rsid w:val="00487B4A"/>
    <w:rsid w:val="00490649"/>
    <w:rsid w:val="00496266"/>
    <w:rsid w:val="00497F82"/>
    <w:rsid w:val="004A0CDC"/>
    <w:rsid w:val="004A393C"/>
    <w:rsid w:val="004B0D6A"/>
    <w:rsid w:val="004B25AE"/>
    <w:rsid w:val="004B5060"/>
    <w:rsid w:val="004C2194"/>
    <w:rsid w:val="004D2181"/>
    <w:rsid w:val="004D6048"/>
    <w:rsid w:val="004D7DAD"/>
    <w:rsid w:val="004F00BF"/>
    <w:rsid w:val="004F04D6"/>
    <w:rsid w:val="004F24E0"/>
    <w:rsid w:val="004F24EB"/>
    <w:rsid w:val="004F4597"/>
    <w:rsid w:val="004F4E3C"/>
    <w:rsid w:val="004F5407"/>
    <w:rsid w:val="004F6389"/>
    <w:rsid w:val="004F6C69"/>
    <w:rsid w:val="00501F65"/>
    <w:rsid w:val="00504BD4"/>
    <w:rsid w:val="00515984"/>
    <w:rsid w:val="005159CB"/>
    <w:rsid w:val="00521B93"/>
    <w:rsid w:val="00522F8A"/>
    <w:rsid w:val="00531368"/>
    <w:rsid w:val="005368F0"/>
    <w:rsid w:val="00541855"/>
    <w:rsid w:val="0054656C"/>
    <w:rsid w:val="0055711C"/>
    <w:rsid w:val="005605F3"/>
    <w:rsid w:val="00562486"/>
    <w:rsid w:val="005701B9"/>
    <w:rsid w:val="005733A8"/>
    <w:rsid w:val="0059193E"/>
    <w:rsid w:val="005928E0"/>
    <w:rsid w:val="00595C9F"/>
    <w:rsid w:val="00597C23"/>
    <w:rsid w:val="005A0009"/>
    <w:rsid w:val="005A511E"/>
    <w:rsid w:val="005B6834"/>
    <w:rsid w:val="005C3A2D"/>
    <w:rsid w:val="005D16E9"/>
    <w:rsid w:val="005D4FAC"/>
    <w:rsid w:val="005D7769"/>
    <w:rsid w:val="005E1917"/>
    <w:rsid w:val="005E3F9E"/>
    <w:rsid w:val="005E68C7"/>
    <w:rsid w:val="005F2004"/>
    <w:rsid w:val="005F385F"/>
    <w:rsid w:val="005F396A"/>
    <w:rsid w:val="005F4740"/>
    <w:rsid w:val="00611247"/>
    <w:rsid w:val="0061619F"/>
    <w:rsid w:val="00617832"/>
    <w:rsid w:val="00617967"/>
    <w:rsid w:val="006318DB"/>
    <w:rsid w:val="0063287E"/>
    <w:rsid w:val="006343DA"/>
    <w:rsid w:val="00636A28"/>
    <w:rsid w:val="006438C4"/>
    <w:rsid w:val="00646740"/>
    <w:rsid w:val="00652339"/>
    <w:rsid w:val="00653ABA"/>
    <w:rsid w:val="006623FE"/>
    <w:rsid w:val="00662763"/>
    <w:rsid w:val="0066489C"/>
    <w:rsid w:val="00664A49"/>
    <w:rsid w:val="00666FC0"/>
    <w:rsid w:val="006725E5"/>
    <w:rsid w:val="00672B9A"/>
    <w:rsid w:val="0067436C"/>
    <w:rsid w:val="00681984"/>
    <w:rsid w:val="00686B75"/>
    <w:rsid w:val="00691370"/>
    <w:rsid w:val="006A02A0"/>
    <w:rsid w:val="006A1C2B"/>
    <w:rsid w:val="006A29AA"/>
    <w:rsid w:val="006A2D5A"/>
    <w:rsid w:val="006A5D96"/>
    <w:rsid w:val="006B18C4"/>
    <w:rsid w:val="006B2349"/>
    <w:rsid w:val="006B2D2F"/>
    <w:rsid w:val="006B3CE7"/>
    <w:rsid w:val="006B5C24"/>
    <w:rsid w:val="006C7C8F"/>
    <w:rsid w:val="006D24D3"/>
    <w:rsid w:val="006D39E1"/>
    <w:rsid w:val="006D5DC1"/>
    <w:rsid w:val="006D7B3F"/>
    <w:rsid w:val="006D7E09"/>
    <w:rsid w:val="006F00CD"/>
    <w:rsid w:val="006F4AAF"/>
    <w:rsid w:val="00700190"/>
    <w:rsid w:val="00701002"/>
    <w:rsid w:val="00701AFB"/>
    <w:rsid w:val="00702452"/>
    <w:rsid w:val="00704D38"/>
    <w:rsid w:val="0071188C"/>
    <w:rsid w:val="00715D57"/>
    <w:rsid w:val="00720AD5"/>
    <w:rsid w:val="00724D66"/>
    <w:rsid w:val="0072594E"/>
    <w:rsid w:val="00731B83"/>
    <w:rsid w:val="00734659"/>
    <w:rsid w:val="00736C0D"/>
    <w:rsid w:val="00742AB6"/>
    <w:rsid w:val="00750D9D"/>
    <w:rsid w:val="00755898"/>
    <w:rsid w:val="007621CA"/>
    <w:rsid w:val="00765D47"/>
    <w:rsid w:val="00770509"/>
    <w:rsid w:val="0077120B"/>
    <w:rsid w:val="00771B4A"/>
    <w:rsid w:val="00773DA0"/>
    <w:rsid w:val="007742D9"/>
    <w:rsid w:val="00783888"/>
    <w:rsid w:val="00787F8A"/>
    <w:rsid w:val="007903C6"/>
    <w:rsid w:val="00790694"/>
    <w:rsid w:val="00793019"/>
    <w:rsid w:val="00796131"/>
    <w:rsid w:val="00796147"/>
    <w:rsid w:val="007A076B"/>
    <w:rsid w:val="007A214B"/>
    <w:rsid w:val="007A32FC"/>
    <w:rsid w:val="007A3F48"/>
    <w:rsid w:val="007B0D37"/>
    <w:rsid w:val="007C55E5"/>
    <w:rsid w:val="007C6102"/>
    <w:rsid w:val="007C619B"/>
    <w:rsid w:val="007D25D4"/>
    <w:rsid w:val="007E2A2C"/>
    <w:rsid w:val="007E6918"/>
    <w:rsid w:val="007E7E1D"/>
    <w:rsid w:val="007F379C"/>
    <w:rsid w:val="007F3C4F"/>
    <w:rsid w:val="007F51A2"/>
    <w:rsid w:val="00800026"/>
    <w:rsid w:val="00800D1C"/>
    <w:rsid w:val="008010FA"/>
    <w:rsid w:val="008107E8"/>
    <w:rsid w:val="00813DEC"/>
    <w:rsid w:val="0081523E"/>
    <w:rsid w:val="0081597E"/>
    <w:rsid w:val="00820EA7"/>
    <w:rsid w:val="00821641"/>
    <w:rsid w:val="008232EF"/>
    <w:rsid w:val="008242C4"/>
    <w:rsid w:val="00824E53"/>
    <w:rsid w:val="008255F5"/>
    <w:rsid w:val="008259D8"/>
    <w:rsid w:val="008272C5"/>
    <w:rsid w:val="00833119"/>
    <w:rsid w:val="00836AF2"/>
    <w:rsid w:val="0084023F"/>
    <w:rsid w:val="00841734"/>
    <w:rsid w:val="008465B3"/>
    <w:rsid w:val="00850722"/>
    <w:rsid w:val="00851A53"/>
    <w:rsid w:val="00851EFC"/>
    <w:rsid w:val="00860F31"/>
    <w:rsid w:val="0086243C"/>
    <w:rsid w:val="0086362A"/>
    <w:rsid w:val="008637B4"/>
    <w:rsid w:val="00867DC0"/>
    <w:rsid w:val="0087462F"/>
    <w:rsid w:val="00874863"/>
    <w:rsid w:val="0087505F"/>
    <w:rsid w:val="008768E9"/>
    <w:rsid w:val="00876CC5"/>
    <w:rsid w:val="0087760C"/>
    <w:rsid w:val="008820A4"/>
    <w:rsid w:val="00884CAE"/>
    <w:rsid w:val="00885E1D"/>
    <w:rsid w:val="00894987"/>
    <w:rsid w:val="008958E5"/>
    <w:rsid w:val="00895AD7"/>
    <w:rsid w:val="008B692E"/>
    <w:rsid w:val="008C02F6"/>
    <w:rsid w:val="008C0A21"/>
    <w:rsid w:val="008C6F23"/>
    <w:rsid w:val="008E1913"/>
    <w:rsid w:val="008E1A16"/>
    <w:rsid w:val="008E4CDB"/>
    <w:rsid w:val="008E6580"/>
    <w:rsid w:val="008F42BC"/>
    <w:rsid w:val="00910470"/>
    <w:rsid w:val="00911BB6"/>
    <w:rsid w:val="00914C57"/>
    <w:rsid w:val="009201D7"/>
    <w:rsid w:val="00920702"/>
    <w:rsid w:val="00921BCC"/>
    <w:rsid w:val="009277F5"/>
    <w:rsid w:val="00933103"/>
    <w:rsid w:val="00937B3F"/>
    <w:rsid w:val="00942400"/>
    <w:rsid w:val="00942E9F"/>
    <w:rsid w:val="00943F2A"/>
    <w:rsid w:val="009441C8"/>
    <w:rsid w:val="009458AC"/>
    <w:rsid w:val="0095490F"/>
    <w:rsid w:val="00955475"/>
    <w:rsid w:val="00957A57"/>
    <w:rsid w:val="00961E00"/>
    <w:rsid w:val="0096379B"/>
    <w:rsid w:val="00964B5B"/>
    <w:rsid w:val="00970633"/>
    <w:rsid w:val="00970A3D"/>
    <w:rsid w:val="00973D22"/>
    <w:rsid w:val="00975FB5"/>
    <w:rsid w:val="00984D31"/>
    <w:rsid w:val="00994F1D"/>
    <w:rsid w:val="00997AE5"/>
    <w:rsid w:val="009A05D1"/>
    <w:rsid w:val="009B467B"/>
    <w:rsid w:val="009C0524"/>
    <w:rsid w:val="009C26FA"/>
    <w:rsid w:val="009C4D6B"/>
    <w:rsid w:val="009D2099"/>
    <w:rsid w:val="009D265B"/>
    <w:rsid w:val="009D7928"/>
    <w:rsid w:val="009E4C39"/>
    <w:rsid w:val="00A013F6"/>
    <w:rsid w:val="00A07CC9"/>
    <w:rsid w:val="00A11C84"/>
    <w:rsid w:val="00A30472"/>
    <w:rsid w:val="00A30C06"/>
    <w:rsid w:val="00A426F5"/>
    <w:rsid w:val="00A42FF6"/>
    <w:rsid w:val="00A51B4F"/>
    <w:rsid w:val="00A565F2"/>
    <w:rsid w:val="00A56A42"/>
    <w:rsid w:val="00A6043A"/>
    <w:rsid w:val="00A64D6B"/>
    <w:rsid w:val="00A70721"/>
    <w:rsid w:val="00A73E4F"/>
    <w:rsid w:val="00A76A7D"/>
    <w:rsid w:val="00A7716A"/>
    <w:rsid w:val="00A804D6"/>
    <w:rsid w:val="00A81F83"/>
    <w:rsid w:val="00A83A66"/>
    <w:rsid w:val="00A8410F"/>
    <w:rsid w:val="00A90BDF"/>
    <w:rsid w:val="00A90CEE"/>
    <w:rsid w:val="00A9128E"/>
    <w:rsid w:val="00AB1405"/>
    <w:rsid w:val="00AB317C"/>
    <w:rsid w:val="00AC62AC"/>
    <w:rsid w:val="00AD6CA7"/>
    <w:rsid w:val="00AD73FE"/>
    <w:rsid w:val="00AE1B7C"/>
    <w:rsid w:val="00AF19D1"/>
    <w:rsid w:val="00AF1CD0"/>
    <w:rsid w:val="00B03251"/>
    <w:rsid w:val="00B05BEB"/>
    <w:rsid w:val="00B11312"/>
    <w:rsid w:val="00B1297E"/>
    <w:rsid w:val="00B25AEA"/>
    <w:rsid w:val="00B26609"/>
    <w:rsid w:val="00B268ED"/>
    <w:rsid w:val="00B340D3"/>
    <w:rsid w:val="00B34EFD"/>
    <w:rsid w:val="00B35A41"/>
    <w:rsid w:val="00B44C2D"/>
    <w:rsid w:val="00B50855"/>
    <w:rsid w:val="00B518F7"/>
    <w:rsid w:val="00B51F6B"/>
    <w:rsid w:val="00B5492E"/>
    <w:rsid w:val="00B70B1E"/>
    <w:rsid w:val="00B74F1A"/>
    <w:rsid w:val="00B802F1"/>
    <w:rsid w:val="00B84CA6"/>
    <w:rsid w:val="00B85470"/>
    <w:rsid w:val="00B86A14"/>
    <w:rsid w:val="00B86C15"/>
    <w:rsid w:val="00B96AF2"/>
    <w:rsid w:val="00B97716"/>
    <w:rsid w:val="00BB0134"/>
    <w:rsid w:val="00BB423A"/>
    <w:rsid w:val="00BB49A1"/>
    <w:rsid w:val="00BC1C04"/>
    <w:rsid w:val="00BC3DFA"/>
    <w:rsid w:val="00BD0722"/>
    <w:rsid w:val="00BD20A3"/>
    <w:rsid w:val="00BD286C"/>
    <w:rsid w:val="00BD4A69"/>
    <w:rsid w:val="00BD631A"/>
    <w:rsid w:val="00BE547C"/>
    <w:rsid w:val="00C02F50"/>
    <w:rsid w:val="00C05B57"/>
    <w:rsid w:val="00C06408"/>
    <w:rsid w:val="00C12667"/>
    <w:rsid w:val="00C13116"/>
    <w:rsid w:val="00C1618F"/>
    <w:rsid w:val="00C16459"/>
    <w:rsid w:val="00C2268C"/>
    <w:rsid w:val="00C2418D"/>
    <w:rsid w:val="00C25783"/>
    <w:rsid w:val="00C27E20"/>
    <w:rsid w:val="00C326E1"/>
    <w:rsid w:val="00C33A03"/>
    <w:rsid w:val="00C3420D"/>
    <w:rsid w:val="00C35427"/>
    <w:rsid w:val="00C36536"/>
    <w:rsid w:val="00C43693"/>
    <w:rsid w:val="00C442BE"/>
    <w:rsid w:val="00C56DBE"/>
    <w:rsid w:val="00C57E4A"/>
    <w:rsid w:val="00C61190"/>
    <w:rsid w:val="00C63846"/>
    <w:rsid w:val="00C73612"/>
    <w:rsid w:val="00C76E82"/>
    <w:rsid w:val="00C805A8"/>
    <w:rsid w:val="00C80A1F"/>
    <w:rsid w:val="00C917CE"/>
    <w:rsid w:val="00C971E9"/>
    <w:rsid w:val="00CA255F"/>
    <w:rsid w:val="00CA56FD"/>
    <w:rsid w:val="00CB6815"/>
    <w:rsid w:val="00CC01C1"/>
    <w:rsid w:val="00CC0B5A"/>
    <w:rsid w:val="00CC620C"/>
    <w:rsid w:val="00CE5509"/>
    <w:rsid w:val="00CE6953"/>
    <w:rsid w:val="00CF0E08"/>
    <w:rsid w:val="00CF29BA"/>
    <w:rsid w:val="00CF3D2A"/>
    <w:rsid w:val="00CF3E8A"/>
    <w:rsid w:val="00CF57EA"/>
    <w:rsid w:val="00CF6119"/>
    <w:rsid w:val="00D04C58"/>
    <w:rsid w:val="00D10FE0"/>
    <w:rsid w:val="00D1206E"/>
    <w:rsid w:val="00D23486"/>
    <w:rsid w:val="00D266FF"/>
    <w:rsid w:val="00D27377"/>
    <w:rsid w:val="00D30D6A"/>
    <w:rsid w:val="00D30FBA"/>
    <w:rsid w:val="00D34578"/>
    <w:rsid w:val="00D34DFC"/>
    <w:rsid w:val="00D40CE5"/>
    <w:rsid w:val="00D53343"/>
    <w:rsid w:val="00D6031A"/>
    <w:rsid w:val="00D67E53"/>
    <w:rsid w:val="00D707DC"/>
    <w:rsid w:val="00D713CD"/>
    <w:rsid w:val="00D728E4"/>
    <w:rsid w:val="00D7470F"/>
    <w:rsid w:val="00D7688D"/>
    <w:rsid w:val="00D80316"/>
    <w:rsid w:val="00D8039D"/>
    <w:rsid w:val="00D84431"/>
    <w:rsid w:val="00D8525D"/>
    <w:rsid w:val="00D94556"/>
    <w:rsid w:val="00DA33B5"/>
    <w:rsid w:val="00DA4282"/>
    <w:rsid w:val="00DA740C"/>
    <w:rsid w:val="00DB3DC8"/>
    <w:rsid w:val="00DC0B3B"/>
    <w:rsid w:val="00DC0C7C"/>
    <w:rsid w:val="00DC1E9C"/>
    <w:rsid w:val="00DC3580"/>
    <w:rsid w:val="00DC3D95"/>
    <w:rsid w:val="00DC4201"/>
    <w:rsid w:val="00DC4284"/>
    <w:rsid w:val="00DC74E7"/>
    <w:rsid w:val="00DD33AE"/>
    <w:rsid w:val="00DD532F"/>
    <w:rsid w:val="00DE008F"/>
    <w:rsid w:val="00DF40CB"/>
    <w:rsid w:val="00E00BB3"/>
    <w:rsid w:val="00E035E0"/>
    <w:rsid w:val="00E04108"/>
    <w:rsid w:val="00E04704"/>
    <w:rsid w:val="00E06926"/>
    <w:rsid w:val="00E11CF7"/>
    <w:rsid w:val="00E22B3C"/>
    <w:rsid w:val="00E271B9"/>
    <w:rsid w:val="00E34DEA"/>
    <w:rsid w:val="00E36D5E"/>
    <w:rsid w:val="00E42DE9"/>
    <w:rsid w:val="00E44CBC"/>
    <w:rsid w:val="00E457E3"/>
    <w:rsid w:val="00E47E19"/>
    <w:rsid w:val="00E50F3E"/>
    <w:rsid w:val="00E51D4E"/>
    <w:rsid w:val="00E5633C"/>
    <w:rsid w:val="00E57510"/>
    <w:rsid w:val="00E60775"/>
    <w:rsid w:val="00E6465E"/>
    <w:rsid w:val="00E663AA"/>
    <w:rsid w:val="00E70BC7"/>
    <w:rsid w:val="00E75586"/>
    <w:rsid w:val="00E777D0"/>
    <w:rsid w:val="00E8096E"/>
    <w:rsid w:val="00E80F8B"/>
    <w:rsid w:val="00E8291E"/>
    <w:rsid w:val="00E82AED"/>
    <w:rsid w:val="00E92EE2"/>
    <w:rsid w:val="00E9744C"/>
    <w:rsid w:val="00EA2C0A"/>
    <w:rsid w:val="00EA34DE"/>
    <w:rsid w:val="00EA4628"/>
    <w:rsid w:val="00EA6C64"/>
    <w:rsid w:val="00EA70E7"/>
    <w:rsid w:val="00EB266F"/>
    <w:rsid w:val="00EB4E1E"/>
    <w:rsid w:val="00EC1F2A"/>
    <w:rsid w:val="00EC4DD8"/>
    <w:rsid w:val="00EC4ECE"/>
    <w:rsid w:val="00ED660F"/>
    <w:rsid w:val="00ED7633"/>
    <w:rsid w:val="00EE035F"/>
    <w:rsid w:val="00EE1F86"/>
    <w:rsid w:val="00EF2893"/>
    <w:rsid w:val="00EF4154"/>
    <w:rsid w:val="00EF4E6C"/>
    <w:rsid w:val="00EF6B7C"/>
    <w:rsid w:val="00EF7D8F"/>
    <w:rsid w:val="00F02379"/>
    <w:rsid w:val="00F032E1"/>
    <w:rsid w:val="00F066FA"/>
    <w:rsid w:val="00F068AD"/>
    <w:rsid w:val="00F10B8E"/>
    <w:rsid w:val="00F20070"/>
    <w:rsid w:val="00F206CC"/>
    <w:rsid w:val="00F2359D"/>
    <w:rsid w:val="00F24953"/>
    <w:rsid w:val="00F25B1E"/>
    <w:rsid w:val="00F2688A"/>
    <w:rsid w:val="00F2721D"/>
    <w:rsid w:val="00F370F0"/>
    <w:rsid w:val="00F37D08"/>
    <w:rsid w:val="00F40AF1"/>
    <w:rsid w:val="00F40FB9"/>
    <w:rsid w:val="00F4170B"/>
    <w:rsid w:val="00F41913"/>
    <w:rsid w:val="00F43FBB"/>
    <w:rsid w:val="00F448FC"/>
    <w:rsid w:val="00F46D09"/>
    <w:rsid w:val="00F611CC"/>
    <w:rsid w:val="00F63D11"/>
    <w:rsid w:val="00F6423D"/>
    <w:rsid w:val="00F660B6"/>
    <w:rsid w:val="00F67003"/>
    <w:rsid w:val="00F70152"/>
    <w:rsid w:val="00F712B9"/>
    <w:rsid w:val="00F75C34"/>
    <w:rsid w:val="00F80A3C"/>
    <w:rsid w:val="00F829A1"/>
    <w:rsid w:val="00F83EA4"/>
    <w:rsid w:val="00F861CB"/>
    <w:rsid w:val="00F928DD"/>
    <w:rsid w:val="00FA55C6"/>
    <w:rsid w:val="00FA793A"/>
    <w:rsid w:val="00FB430F"/>
    <w:rsid w:val="00FB5D9E"/>
    <w:rsid w:val="00FB6E0F"/>
    <w:rsid w:val="00FB79FE"/>
    <w:rsid w:val="00FC3ABB"/>
    <w:rsid w:val="00FC6822"/>
    <w:rsid w:val="00FD0568"/>
    <w:rsid w:val="00FD28DE"/>
    <w:rsid w:val="00FD513E"/>
    <w:rsid w:val="00FE2AEE"/>
    <w:rsid w:val="00FE5A75"/>
    <w:rsid w:val="00FE5C59"/>
    <w:rsid w:val="00FE791D"/>
    <w:rsid w:val="00FF4E6C"/>
    <w:rsid w:val="00FF5BE3"/>
    <w:rsid w:val="00FF6E17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4256BE"/>
    <w:pPr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4"/>
    <w:next w:val="a4"/>
    <w:link w:val="10"/>
    <w:qFormat/>
    <w:rsid w:val="004256BE"/>
    <w:pPr>
      <w:keepNext/>
      <w:jc w:val="both"/>
      <w:outlineLvl w:val="0"/>
    </w:pPr>
    <w:rPr>
      <w:rFonts w:ascii="Arial" w:hAnsi="Arial" w:cs="Arial"/>
      <w:sz w:val="18"/>
    </w:rPr>
  </w:style>
  <w:style w:type="paragraph" w:styleId="20">
    <w:name w:val="heading 2"/>
    <w:basedOn w:val="a4"/>
    <w:next w:val="a4"/>
    <w:link w:val="21"/>
    <w:uiPriority w:val="9"/>
    <w:semiHidden/>
    <w:unhideWhenUsed/>
    <w:qFormat/>
    <w:rsid w:val="00AE1B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4"/>
    <w:next w:val="a4"/>
    <w:link w:val="30"/>
    <w:uiPriority w:val="9"/>
    <w:semiHidden/>
    <w:unhideWhenUsed/>
    <w:qFormat/>
    <w:rsid w:val="00AE1B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AE1B7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4"/>
    <w:next w:val="a4"/>
    <w:link w:val="70"/>
    <w:qFormat/>
    <w:rsid w:val="00DA33B5"/>
    <w:pPr>
      <w:spacing w:before="240" w:after="60"/>
      <w:outlineLvl w:val="6"/>
    </w:pPr>
    <w:rPr>
      <w:rFonts w:eastAsia="MS Mincho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rsid w:val="004256BE"/>
    <w:rPr>
      <w:rFonts w:ascii="Arial" w:eastAsia="Times New Roman" w:hAnsi="Arial" w:cs="Arial"/>
      <w:sz w:val="18"/>
      <w:szCs w:val="24"/>
      <w:lang w:eastAsia="ru-RU"/>
    </w:rPr>
  </w:style>
  <w:style w:type="paragraph" w:customStyle="1" w:styleId="11">
    <w:name w:val="Обычный1"/>
    <w:rsid w:val="004256BE"/>
    <w:pPr>
      <w:ind w:right="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1"/>
    <w:next w:val="11"/>
    <w:rsid w:val="004256BE"/>
    <w:pPr>
      <w:keepNext/>
      <w:jc w:val="center"/>
    </w:pPr>
    <w:rPr>
      <w:b/>
      <w:sz w:val="28"/>
    </w:rPr>
  </w:style>
  <w:style w:type="paragraph" w:styleId="a8">
    <w:name w:val="Body Text"/>
    <w:basedOn w:val="a4"/>
    <w:link w:val="a9"/>
    <w:rsid w:val="004256BE"/>
    <w:pPr>
      <w:spacing w:after="40"/>
    </w:pPr>
    <w:rPr>
      <w:sz w:val="18"/>
    </w:rPr>
  </w:style>
  <w:style w:type="character" w:customStyle="1" w:styleId="a9">
    <w:name w:val="Основной текст Знак"/>
    <w:basedOn w:val="a5"/>
    <w:link w:val="a8"/>
    <w:rsid w:val="004256BE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22">
    <w:name w:val="Body Text Indent 2"/>
    <w:basedOn w:val="a4"/>
    <w:link w:val="23"/>
    <w:rsid w:val="004256BE"/>
    <w:pPr>
      <w:spacing w:before="120"/>
      <w:ind w:left="567"/>
      <w:jc w:val="both"/>
    </w:pPr>
    <w:rPr>
      <w:rFonts w:ascii="Arial" w:hAnsi="Arial"/>
      <w:snapToGrid w:val="0"/>
      <w:sz w:val="22"/>
      <w:szCs w:val="20"/>
      <w:lang w:val="en-US" w:eastAsia="en-US"/>
    </w:rPr>
  </w:style>
  <w:style w:type="character" w:customStyle="1" w:styleId="23">
    <w:name w:val="Основной текст с отступом 2 Знак"/>
    <w:basedOn w:val="a5"/>
    <w:link w:val="22"/>
    <w:rsid w:val="004256BE"/>
    <w:rPr>
      <w:rFonts w:ascii="Arial" w:eastAsia="Times New Roman" w:hAnsi="Arial" w:cs="Times New Roman"/>
      <w:snapToGrid w:val="0"/>
      <w:szCs w:val="20"/>
      <w:lang w:val="en-US"/>
    </w:rPr>
  </w:style>
  <w:style w:type="paragraph" w:styleId="aa">
    <w:name w:val="footer"/>
    <w:basedOn w:val="a4"/>
    <w:link w:val="ab"/>
    <w:uiPriority w:val="99"/>
    <w:rsid w:val="004256BE"/>
    <w:pPr>
      <w:tabs>
        <w:tab w:val="center" w:pos="4153"/>
        <w:tab w:val="right" w:pos="8306"/>
      </w:tabs>
      <w:spacing w:before="120"/>
    </w:pPr>
    <w:rPr>
      <w:rFonts w:ascii="Arial" w:hAnsi="Arial"/>
      <w:sz w:val="22"/>
      <w:szCs w:val="20"/>
      <w:lang w:val="en-US" w:eastAsia="en-US"/>
    </w:rPr>
  </w:style>
  <w:style w:type="character" w:customStyle="1" w:styleId="ab">
    <w:name w:val="Нижний колонтитул Знак"/>
    <w:basedOn w:val="a5"/>
    <w:link w:val="aa"/>
    <w:uiPriority w:val="99"/>
    <w:rsid w:val="004256BE"/>
    <w:rPr>
      <w:rFonts w:ascii="Arial" w:eastAsia="Times New Roman" w:hAnsi="Arial" w:cs="Times New Roman"/>
      <w:szCs w:val="20"/>
      <w:lang w:val="en-US"/>
    </w:rPr>
  </w:style>
  <w:style w:type="paragraph" w:styleId="24">
    <w:name w:val="Body Text 2"/>
    <w:basedOn w:val="a4"/>
    <w:link w:val="25"/>
    <w:rsid w:val="004256BE"/>
    <w:pPr>
      <w:spacing w:before="120"/>
      <w:jc w:val="both"/>
    </w:pPr>
    <w:rPr>
      <w:rFonts w:ascii="Arial" w:hAnsi="Arial" w:cs="Arial"/>
      <w:sz w:val="18"/>
    </w:rPr>
  </w:style>
  <w:style w:type="character" w:customStyle="1" w:styleId="25">
    <w:name w:val="Основной текст 2 Знак"/>
    <w:basedOn w:val="a5"/>
    <w:link w:val="24"/>
    <w:rsid w:val="004256BE"/>
    <w:rPr>
      <w:rFonts w:ascii="Arial" w:eastAsia="Times New Roman" w:hAnsi="Arial" w:cs="Arial"/>
      <w:sz w:val="18"/>
      <w:szCs w:val="24"/>
      <w:lang w:eastAsia="ru-RU"/>
    </w:rPr>
  </w:style>
  <w:style w:type="character" w:styleId="ac">
    <w:name w:val="page number"/>
    <w:basedOn w:val="a5"/>
    <w:rsid w:val="004256BE"/>
  </w:style>
  <w:style w:type="paragraph" w:styleId="ad">
    <w:name w:val="Title"/>
    <w:basedOn w:val="a4"/>
    <w:link w:val="ae"/>
    <w:qFormat/>
    <w:rsid w:val="004256BE"/>
    <w:pPr>
      <w:jc w:val="center"/>
    </w:pPr>
    <w:rPr>
      <w:rFonts w:ascii="Arial" w:hAnsi="Arial" w:cs="Arial"/>
      <w:b/>
      <w:sz w:val="32"/>
    </w:rPr>
  </w:style>
  <w:style w:type="character" w:customStyle="1" w:styleId="ae">
    <w:name w:val="Название Знак"/>
    <w:basedOn w:val="a5"/>
    <w:link w:val="ad"/>
    <w:rsid w:val="004256BE"/>
    <w:rPr>
      <w:rFonts w:ascii="Arial" w:eastAsia="Times New Roman" w:hAnsi="Arial" w:cs="Arial"/>
      <w:b/>
      <w:sz w:val="32"/>
      <w:szCs w:val="24"/>
      <w:lang w:eastAsia="ru-RU"/>
    </w:rPr>
  </w:style>
  <w:style w:type="paragraph" w:customStyle="1" w:styleId="af">
    <w:name w:val="!Основной"/>
    <w:link w:val="af0"/>
    <w:rsid w:val="004256BE"/>
    <w:pPr>
      <w:keepNext/>
      <w:ind w:right="0" w:firstLine="73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f0">
    <w:name w:val="!Основной Знак"/>
    <w:basedOn w:val="a5"/>
    <w:link w:val="af"/>
    <w:locked/>
    <w:rsid w:val="004256BE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2">
    <w:name w:val="Текст_бюл2"/>
    <w:basedOn w:val="a4"/>
    <w:rsid w:val="004256BE"/>
    <w:pPr>
      <w:keepNext/>
      <w:numPr>
        <w:numId w:val="1"/>
      </w:numPr>
      <w:jc w:val="both"/>
    </w:pPr>
    <w:rPr>
      <w:rFonts w:eastAsia="MS Mincho"/>
    </w:rPr>
  </w:style>
  <w:style w:type="paragraph" w:customStyle="1" w:styleId="af1">
    <w:name w:val="основной_САЭС"/>
    <w:basedOn w:val="a4"/>
    <w:link w:val="af2"/>
    <w:rsid w:val="004256BE"/>
    <w:pPr>
      <w:suppressLineNumbers/>
      <w:tabs>
        <w:tab w:val="left" w:pos="680"/>
      </w:tabs>
      <w:suppressAutoHyphens/>
      <w:spacing w:before="120" w:after="120" w:line="360" w:lineRule="auto"/>
      <w:jc w:val="both"/>
    </w:pPr>
    <w:rPr>
      <w:rFonts w:ascii="Arial" w:hAnsi="Arial"/>
      <w:szCs w:val="20"/>
    </w:rPr>
  </w:style>
  <w:style w:type="character" w:customStyle="1" w:styleId="af2">
    <w:name w:val="основной_САЭС Знак"/>
    <w:link w:val="af1"/>
    <w:locked/>
    <w:rsid w:val="004256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2">
    <w:name w:val="Абзац списка1"/>
    <w:basedOn w:val="a4"/>
    <w:uiPriority w:val="34"/>
    <w:qFormat/>
    <w:rsid w:val="004256BE"/>
    <w:pPr>
      <w:ind w:left="720" w:firstLine="425"/>
    </w:pPr>
    <w:rPr>
      <w:rFonts w:ascii="Calibri" w:hAnsi="Calibri" w:cs="Calibri"/>
      <w:noProof/>
    </w:rPr>
  </w:style>
  <w:style w:type="paragraph" w:styleId="af3">
    <w:name w:val="List Paragraph"/>
    <w:basedOn w:val="a4"/>
    <w:link w:val="af4"/>
    <w:uiPriority w:val="34"/>
    <w:qFormat/>
    <w:rsid w:val="004256BE"/>
    <w:pPr>
      <w:ind w:left="720"/>
      <w:contextualSpacing/>
    </w:pPr>
  </w:style>
  <w:style w:type="paragraph" w:styleId="af5">
    <w:name w:val="header"/>
    <w:aliases w:val="ho,header odd,first,heading one,H1,h"/>
    <w:basedOn w:val="a4"/>
    <w:link w:val="af6"/>
    <w:unhideWhenUsed/>
    <w:rsid w:val="004256B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ho Знак,header odd Знак,first Знак,heading one Знак,H1 Знак,h Знак"/>
    <w:basedOn w:val="a5"/>
    <w:link w:val="af5"/>
    <w:uiPriority w:val="99"/>
    <w:rsid w:val="004256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4"/>
    <w:link w:val="af8"/>
    <w:uiPriority w:val="99"/>
    <w:semiHidden/>
    <w:unhideWhenUsed/>
    <w:rsid w:val="0056248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5"/>
    <w:link w:val="af7"/>
    <w:uiPriority w:val="99"/>
    <w:semiHidden/>
    <w:rsid w:val="00562486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annotation reference"/>
    <w:basedOn w:val="a5"/>
    <w:uiPriority w:val="99"/>
    <w:semiHidden/>
    <w:unhideWhenUsed/>
    <w:rsid w:val="00562486"/>
    <w:rPr>
      <w:sz w:val="16"/>
      <w:szCs w:val="16"/>
    </w:rPr>
  </w:style>
  <w:style w:type="paragraph" w:styleId="afa">
    <w:name w:val="annotation text"/>
    <w:basedOn w:val="a4"/>
    <w:link w:val="afb"/>
    <w:semiHidden/>
    <w:unhideWhenUsed/>
    <w:rsid w:val="00562486"/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semiHidden/>
    <w:rsid w:val="0056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6248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6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e">
    <w:name w:val="Hyperlink"/>
    <w:basedOn w:val="a5"/>
    <w:uiPriority w:val="99"/>
    <w:unhideWhenUsed/>
    <w:rsid w:val="008E6580"/>
    <w:rPr>
      <w:color w:val="0000FF"/>
      <w:u w:val="single"/>
    </w:rPr>
  </w:style>
  <w:style w:type="paragraph" w:styleId="aff">
    <w:name w:val="Revision"/>
    <w:hidden/>
    <w:uiPriority w:val="99"/>
    <w:semiHidden/>
    <w:rsid w:val="003205C1"/>
    <w:pPr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5"/>
    <w:uiPriority w:val="99"/>
    <w:rsid w:val="00E6465E"/>
    <w:rPr>
      <w:rFonts w:ascii="Arial" w:hAnsi="Arial" w:cs="Arial"/>
      <w:sz w:val="20"/>
      <w:szCs w:val="20"/>
    </w:rPr>
  </w:style>
  <w:style w:type="character" w:customStyle="1" w:styleId="af4">
    <w:name w:val="Абзац списка Знак"/>
    <w:link w:val="af3"/>
    <w:uiPriority w:val="34"/>
    <w:locked/>
    <w:rsid w:val="00ED7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656C"/>
    <w:pPr>
      <w:widowControl w:val="0"/>
      <w:autoSpaceDE w:val="0"/>
      <w:autoSpaceDN w:val="0"/>
      <w:ind w:right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f0">
    <w:name w:val="Body Text Indent"/>
    <w:basedOn w:val="a4"/>
    <w:link w:val="aff1"/>
    <w:uiPriority w:val="99"/>
    <w:semiHidden/>
    <w:unhideWhenUsed/>
    <w:rsid w:val="001F3A02"/>
    <w:pPr>
      <w:spacing w:after="120"/>
      <w:ind w:left="283"/>
    </w:pPr>
  </w:style>
  <w:style w:type="character" w:customStyle="1" w:styleId="aff1">
    <w:name w:val="Основной текст с отступом Знак"/>
    <w:basedOn w:val="a5"/>
    <w:link w:val="aff0"/>
    <w:uiPriority w:val="99"/>
    <w:semiHidden/>
    <w:rsid w:val="001F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Приложение №"/>
    <w:basedOn w:val="a4"/>
    <w:next w:val="a4"/>
    <w:autoRedefine/>
    <w:rsid w:val="00AE1B7C"/>
    <w:pPr>
      <w:jc w:val="right"/>
      <w:outlineLvl w:val="0"/>
    </w:pPr>
    <w:rPr>
      <w:rFonts w:eastAsia="MS Mincho"/>
      <w:b/>
      <w:bCs/>
    </w:rPr>
  </w:style>
  <w:style w:type="paragraph" w:styleId="aff3">
    <w:name w:val="No Spacing"/>
    <w:uiPriority w:val="99"/>
    <w:qFormat/>
    <w:rsid w:val="00AE1B7C"/>
    <w:pPr>
      <w:ind w:right="0"/>
      <w:jc w:val="left"/>
    </w:pPr>
    <w:rPr>
      <w:rFonts w:ascii="Calibri" w:eastAsia="Calibri" w:hAnsi="Calibri" w:cs="Times New Roman"/>
    </w:rPr>
  </w:style>
  <w:style w:type="table" w:styleId="aff4">
    <w:name w:val="Table Grid"/>
    <w:basedOn w:val="a6"/>
    <w:uiPriority w:val="59"/>
    <w:rsid w:val="00AE1B7C"/>
    <w:pPr>
      <w:ind w:right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basedOn w:val="a5"/>
    <w:link w:val="61"/>
    <w:rsid w:val="00AE1B7C"/>
    <w:rPr>
      <w:sz w:val="21"/>
      <w:szCs w:val="21"/>
      <w:shd w:val="clear" w:color="auto" w:fill="FFFFFF"/>
    </w:rPr>
  </w:style>
  <w:style w:type="paragraph" w:customStyle="1" w:styleId="61">
    <w:name w:val="Основной текст6"/>
    <w:basedOn w:val="a4"/>
    <w:link w:val="aff5"/>
    <w:rsid w:val="00AE1B7C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FFFFFF"/>
      <w:tabs>
        <w:tab w:val="num" w:pos="709"/>
      </w:tabs>
      <w:autoSpaceDE w:val="0"/>
      <w:autoSpaceDN w:val="0"/>
      <w:adjustRightInd w:val="0"/>
      <w:spacing w:line="274" w:lineRule="exact"/>
      <w:ind w:right="-2" w:hanging="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13">
    <w:name w:val="toc 1"/>
    <w:basedOn w:val="a4"/>
    <w:next w:val="a4"/>
    <w:autoRedefine/>
    <w:uiPriority w:val="39"/>
    <w:rsid w:val="00AE1B7C"/>
    <w:pPr>
      <w:shd w:val="clear" w:color="auto" w:fill="FFFFFF"/>
      <w:tabs>
        <w:tab w:val="num" w:pos="709"/>
      </w:tabs>
      <w:autoSpaceDE w:val="0"/>
      <w:autoSpaceDN w:val="0"/>
      <w:adjustRightInd w:val="0"/>
      <w:spacing w:before="360"/>
      <w:ind w:right="-2" w:firstLine="567"/>
      <w:jc w:val="both"/>
    </w:pPr>
    <w:rPr>
      <w:b/>
      <w:bCs/>
      <w:caps/>
      <w:sz w:val="28"/>
      <w:szCs w:val="28"/>
      <w:lang w:eastAsia="en-US" w:bidi="en-US"/>
    </w:rPr>
  </w:style>
  <w:style w:type="paragraph" w:styleId="26">
    <w:name w:val="toc 2"/>
    <w:basedOn w:val="a4"/>
    <w:next w:val="a4"/>
    <w:autoRedefine/>
    <w:uiPriority w:val="39"/>
    <w:unhideWhenUsed/>
    <w:rsid w:val="00AE1B7C"/>
    <w:pPr>
      <w:shd w:val="clear" w:color="auto" w:fill="FFFFFF"/>
      <w:tabs>
        <w:tab w:val="num" w:pos="709"/>
      </w:tabs>
      <w:autoSpaceDE w:val="0"/>
      <w:autoSpaceDN w:val="0"/>
      <w:adjustRightInd w:val="0"/>
      <w:ind w:left="280" w:right="-2" w:firstLine="567"/>
    </w:pPr>
    <w:rPr>
      <w:bCs/>
      <w:sz w:val="28"/>
      <w:szCs w:val="28"/>
      <w:lang w:eastAsia="en-US" w:bidi="en-US"/>
    </w:rPr>
  </w:style>
  <w:style w:type="character" w:customStyle="1" w:styleId="21">
    <w:name w:val="Заголовок 2 Знак"/>
    <w:basedOn w:val="a5"/>
    <w:link w:val="20"/>
    <w:uiPriority w:val="9"/>
    <w:semiHidden/>
    <w:rsid w:val="00AE1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4"/>
    <w:link w:val="32"/>
    <w:uiPriority w:val="99"/>
    <w:semiHidden/>
    <w:unhideWhenUsed/>
    <w:rsid w:val="00AE1B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5"/>
    <w:link w:val="31"/>
    <w:uiPriority w:val="99"/>
    <w:semiHidden/>
    <w:rsid w:val="00AE1B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5"/>
    <w:link w:val="3"/>
    <w:uiPriority w:val="9"/>
    <w:semiHidden/>
    <w:rsid w:val="00AE1B7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5"/>
    <w:link w:val="6"/>
    <w:uiPriority w:val="9"/>
    <w:semiHidden/>
    <w:rsid w:val="00AE1B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4">
    <w:name w:val="caaieiaie 4"/>
    <w:basedOn w:val="a4"/>
    <w:next w:val="a4"/>
    <w:rsid w:val="00AE1B7C"/>
    <w:pPr>
      <w:keepNext/>
      <w:tabs>
        <w:tab w:val="left" w:pos="5670"/>
        <w:tab w:val="left" w:pos="6096"/>
      </w:tabs>
    </w:pPr>
    <w:rPr>
      <w:rFonts w:ascii="Arial" w:hAnsi="Arial"/>
      <w:b/>
      <w:sz w:val="20"/>
      <w:szCs w:val="20"/>
    </w:rPr>
  </w:style>
  <w:style w:type="character" w:customStyle="1" w:styleId="FontStyle85">
    <w:name w:val="Font Style85"/>
    <w:uiPriority w:val="99"/>
    <w:rsid w:val="00AE1B7C"/>
    <w:rPr>
      <w:rFonts w:ascii="Times New Roman" w:hAnsi="Times New Roman" w:cs="Times New Roman"/>
      <w:b/>
      <w:bCs/>
      <w:sz w:val="20"/>
      <w:szCs w:val="20"/>
    </w:rPr>
  </w:style>
  <w:style w:type="paragraph" w:styleId="aff6">
    <w:name w:val="Plain Text"/>
    <w:basedOn w:val="a4"/>
    <w:link w:val="aff7"/>
    <w:uiPriority w:val="99"/>
    <w:semiHidden/>
    <w:rsid w:val="00AE1B7C"/>
    <w:rPr>
      <w:rFonts w:ascii="Arial" w:hAnsi="Arial"/>
      <w:sz w:val="20"/>
      <w:szCs w:val="20"/>
      <w:lang w:val="en-US" w:eastAsia="en-US"/>
    </w:rPr>
  </w:style>
  <w:style w:type="character" w:customStyle="1" w:styleId="aff7">
    <w:name w:val="Текст Знак"/>
    <w:basedOn w:val="a5"/>
    <w:link w:val="aff6"/>
    <w:uiPriority w:val="99"/>
    <w:semiHidden/>
    <w:rsid w:val="00AE1B7C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caaieiaie1">
    <w:name w:val="caaieiaie 1"/>
    <w:basedOn w:val="a4"/>
    <w:next w:val="a4"/>
    <w:rsid w:val="00AE1B7C"/>
    <w:pPr>
      <w:keepNext/>
      <w:widowControl w:val="0"/>
      <w:jc w:val="both"/>
    </w:pPr>
    <w:rPr>
      <w:szCs w:val="20"/>
      <w:lang w:eastAsia="en-US"/>
    </w:rPr>
  </w:style>
  <w:style w:type="paragraph" w:customStyle="1" w:styleId="aff8">
    <w:name w:val="Îáû÷íûé"/>
    <w:rsid w:val="00AE1B7C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uiPriority w:val="99"/>
    <w:rsid w:val="00AE1B7C"/>
    <w:pPr>
      <w:ind w:right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initionBody">
    <w:name w:val="DefinitionBody"/>
    <w:basedOn w:val="a4"/>
    <w:rsid w:val="00AE1B7C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e1">
    <w:name w:val="Style1"/>
    <w:basedOn w:val="a4"/>
    <w:uiPriority w:val="99"/>
    <w:rsid w:val="0061124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4"/>
    <w:uiPriority w:val="99"/>
    <w:rsid w:val="00611247"/>
    <w:pPr>
      <w:widowControl w:val="0"/>
      <w:autoSpaceDE w:val="0"/>
      <w:autoSpaceDN w:val="0"/>
      <w:adjustRightInd w:val="0"/>
      <w:spacing w:line="324" w:lineRule="exact"/>
      <w:jc w:val="right"/>
    </w:pPr>
  </w:style>
  <w:style w:type="paragraph" w:customStyle="1" w:styleId="Style4">
    <w:name w:val="Style4"/>
    <w:basedOn w:val="a4"/>
    <w:uiPriority w:val="99"/>
    <w:rsid w:val="0061124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rsid w:val="00611247"/>
    <w:pPr>
      <w:widowControl w:val="0"/>
      <w:autoSpaceDE w:val="0"/>
      <w:autoSpaceDN w:val="0"/>
      <w:adjustRightInd w:val="0"/>
      <w:spacing w:line="389" w:lineRule="exact"/>
      <w:ind w:hanging="154"/>
    </w:pPr>
  </w:style>
  <w:style w:type="paragraph" w:customStyle="1" w:styleId="Style6">
    <w:name w:val="Style6"/>
    <w:basedOn w:val="a4"/>
    <w:uiPriority w:val="99"/>
    <w:rsid w:val="00611247"/>
    <w:pPr>
      <w:widowControl w:val="0"/>
      <w:autoSpaceDE w:val="0"/>
      <w:autoSpaceDN w:val="0"/>
      <w:adjustRightInd w:val="0"/>
      <w:spacing w:line="359" w:lineRule="exact"/>
      <w:ind w:firstLine="734"/>
      <w:jc w:val="both"/>
    </w:pPr>
  </w:style>
  <w:style w:type="character" w:customStyle="1" w:styleId="FontStyle15">
    <w:name w:val="Font Style15"/>
    <w:basedOn w:val="a5"/>
    <w:uiPriority w:val="99"/>
    <w:rsid w:val="0061124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5"/>
    <w:uiPriority w:val="99"/>
    <w:rsid w:val="00611247"/>
    <w:rPr>
      <w:rFonts w:ascii="Trebuchet MS" w:hAnsi="Trebuchet MS" w:cs="Trebuchet MS"/>
      <w:sz w:val="18"/>
      <w:szCs w:val="18"/>
    </w:rPr>
  </w:style>
  <w:style w:type="character" w:customStyle="1" w:styleId="FontStyle20">
    <w:name w:val="Font Style20"/>
    <w:basedOn w:val="a5"/>
    <w:uiPriority w:val="99"/>
    <w:rsid w:val="00611247"/>
    <w:rPr>
      <w:rFonts w:ascii="Times New Roman" w:hAnsi="Times New Roman" w:cs="Times New Roman"/>
      <w:b/>
      <w:bCs/>
      <w:sz w:val="26"/>
      <w:szCs w:val="26"/>
    </w:rPr>
  </w:style>
  <w:style w:type="paragraph" w:customStyle="1" w:styleId="aff9">
    <w:name w:val="Стиль"/>
    <w:rsid w:val="00611247"/>
    <w:pPr>
      <w:widowControl w:val="0"/>
      <w:autoSpaceDE w:val="0"/>
      <w:autoSpaceDN w:val="0"/>
      <w:adjustRightInd w:val="0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11247"/>
    <w:pPr>
      <w:widowControl w:val="0"/>
      <w:autoSpaceDE w:val="0"/>
      <w:autoSpaceDN w:val="0"/>
      <w:adjustRightInd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0">
    <w:name w:val="Раздел"/>
    <w:basedOn w:val="a4"/>
    <w:rsid w:val="000A3658"/>
    <w:pPr>
      <w:keepNext/>
      <w:numPr>
        <w:numId w:val="27"/>
      </w:numPr>
      <w:spacing w:before="120"/>
      <w:jc w:val="center"/>
    </w:pPr>
    <w:rPr>
      <w:b/>
      <w:sz w:val="20"/>
      <w:lang w:eastAsia="en-US"/>
    </w:rPr>
  </w:style>
  <w:style w:type="paragraph" w:customStyle="1" w:styleId="a1">
    <w:name w:val="Пункт"/>
    <w:basedOn w:val="a4"/>
    <w:rsid w:val="000A3658"/>
    <w:pPr>
      <w:numPr>
        <w:ilvl w:val="1"/>
        <w:numId w:val="27"/>
      </w:numPr>
      <w:spacing w:before="120"/>
      <w:jc w:val="both"/>
    </w:pPr>
    <w:rPr>
      <w:sz w:val="20"/>
      <w:lang w:eastAsia="en-US"/>
    </w:rPr>
  </w:style>
  <w:style w:type="paragraph" w:customStyle="1" w:styleId="a2">
    <w:name w:val="Подпункт"/>
    <w:basedOn w:val="a4"/>
    <w:rsid w:val="000A3658"/>
    <w:pPr>
      <w:numPr>
        <w:ilvl w:val="2"/>
        <w:numId w:val="27"/>
      </w:numPr>
      <w:spacing w:before="120"/>
      <w:jc w:val="both"/>
    </w:pPr>
    <w:rPr>
      <w:sz w:val="20"/>
      <w:lang w:eastAsia="en-US"/>
    </w:rPr>
  </w:style>
  <w:style w:type="paragraph" w:customStyle="1" w:styleId="a3">
    <w:name w:val="Буллет"/>
    <w:basedOn w:val="a4"/>
    <w:rsid w:val="000A3658"/>
    <w:pPr>
      <w:numPr>
        <w:ilvl w:val="3"/>
        <w:numId w:val="27"/>
      </w:numPr>
      <w:spacing w:before="120"/>
      <w:jc w:val="both"/>
    </w:pPr>
    <w:rPr>
      <w:sz w:val="20"/>
      <w:lang w:eastAsia="en-US"/>
    </w:rPr>
  </w:style>
  <w:style w:type="paragraph" w:styleId="affa">
    <w:name w:val="Normal (Web)"/>
    <w:basedOn w:val="a4"/>
    <w:uiPriority w:val="99"/>
    <w:semiHidden/>
    <w:unhideWhenUsed/>
    <w:rsid w:val="000C244C"/>
    <w:pPr>
      <w:spacing w:before="100" w:beforeAutospacing="1" w:after="100" w:afterAutospacing="1"/>
    </w:pPr>
    <w:rPr>
      <w:rFonts w:eastAsiaTheme="minorEastAsia"/>
    </w:rPr>
  </w:style>
  <w:style w:type="paragraph" w:customStyle="1" w:styleId="a">
    <w:name w:val="Текст_бюл"/>
    <w:basedOn w:val="aff6"/>
    <w:rsid w:val="00F40AF1"/>
    <w:pPr>
      <w:numPr>
        <w:numId w:val="31"/>
      </w:numPr>
      <w:tabs>
        <w:tab w:val="left" w:pos="851"/>
      </w:tabs>
      <w:jc w:val="both"/>
    </w:pPr>
    <w:rPr>
      <w:rFonts w:ascii="Times New Roman" w:eastAsia="MS Mincho" w:hAnsi="Times New Roman"/>
      <w:sz w:val="26"/>
      <w:szCs w:val="26"/>
      <w:lang w:val="ru-RU" w:eastAsia="ru-RU"/>
    </w:rPr>
  </w:style>
  <w:style w:type="paragraph" w:customStyle="1" w:styleId="affb">
    <w:name w:val="Текст в табл. мал."/>
    <w:basedOn w:val="a4"/>
    <w:rsid w:val="00F40AF1"/>
    <w:pPr>
      <w:keepLines/>
      <w:spacing w:before="60" w:after="60"/>
      <w:ind w:right="113"/>
    </w:pPr>
    <w:rPr>
      <w:noProof/>
      <w:szCs w:val="20"/>
      <w:lang w:eastAsia="en-US"/>
    </w:rPr>
  </w:style>
  <w:style w:type="character" w:customStyle="1" w:styleId="33">
    <w:name w:val="Основной текст3"/>
    <w:rsid w:val="00F40AF1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ffc">
    <w:name w:val="footnote text"/>
    <w:basedOn w:val="a4"/>
    <w:link w:val="affd"/>
    <w:semiHidden/>
    <w:rsid w:val="00700190"/>
    <w:rPr>
      <w:rFonts w:eastAsia="MS Mincho"/>
      <w:sz w:val="20"/>
      <w:szCs w:val="20"/>
    </w:rPr>
  </w:style>
  <w:style w:type="character" w:customStyle="1" w:styleId="affd">
    <w:name w:val="Текст сноски Знак"/>
    <w:basedOn w:val="a5"/>
    <w:link w:val="affc"/>
    <w:semiHidden/>
    <w:rsid w:val="0070019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e">
    <w:name w:val="footnote reference"/>
    <w:semiHidden/>
    <w:rsid w:val="00700190"/>
    <w:rPr>
      <w:vertAlign w:val="superscript"/>
    </w:rPr>
  </w:style>
  <w:style w:type="character" w:customStyle="1" w:styleId="70">
    <w:name w:val="Заголовок 7 Знак"/>
    <w:basedOn w:val="a5"/>
    <w:link w:val="7"/>
    <w:rsid w:val="00DA33B5"/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62">
    <w:name w:val="заголовок 6"/>
    <w:basedOn w:val="a4"/>
    <w:rsid w:val="00DA33B5"/>
    <w:pPr>
      <w:keepNext/>
      <w:widowControl w:val="0"/>
      <w:tabs>
        <w:tab w:val="left" w:leader="underscore" w:pos="9639"/>
      </w:tabs>
      <w:autoSpaceDE w:val="0"/>
      <w:autoSpaceDN w:val="0"/>
      <w:spacing w:line="240" w:lineRule="atLeast"/>
      <w:ind w:firstLine="284"/>
      <w:jc w:val="center"/>
    </w:pPr>
    <w:rPr>
      <w:rFonts w:eastAsia="MS Mincho"/>
      <w:b/>
      <w:bCs/>
      <w:sz w:val="20"/>
      <w:szCs w:val="20"/>
      <w:lang w:eastAsia="en-US"/>
    </w:rPr>
  </w:style>
  <w:style w:type="character" w:customStyle="1" w:styleId="afff">
    <w:name w:val="Обычный договор"/>
    <w:rsid w:val="006B18C4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&#1089;onsyst-os.ru" TargetMode="External"/><Relationship Id="rId18" Type="http://schemas.openxmlformats.org/officeDocument/2006/relationships/image" Target="media/image1.w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fo@&#1089;onsyst-os.ru" TargetMode="External"/><Relationship Id="rId17" Type="http://schemas.openxmlformats.org/officeDocument/2006/relationships/footer" Target="footer1.xml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dr.rosatom.ru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&#1089;onsyst-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e__x043f__x0435__x0440__x0430__x0442__x043e__x0440_ xmlns="a67c06c5-10a9-4c05-9cff-ed4452189219">
      <UserInfo>
        <DisplayName/>
        <AccountId xsi:nil="true"/>
        <AccountType/>
      </UserInfo>
    </_x041e__x043f__x0435__x0440__x0430__x0442__x043e__x0440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989C16E5A003498D5C151B1BAA8A62" ma:contentTypeVersion="6" ma:contentTypeDescription="Создание документа." ma:contentTypeScope="" ma:versionID="8a5335cc1c03a13ea782006e967491d3">
  <xsd:schema xmlns:xsd="http://www.w3.org/2001/XMLSchema" xmlns:xs="http://www.w3.org/2001/XMLSchema" xmlns:p="http://schemas.microsoft.com/office/2006/metadata/properties" xmlns:ns2="a67c06c5-10a9-4c05-9cff-ed4452189219" targetNamespace="http://schemas.microsoft.com/office/2006/metadata/properties" ma:root="true" ma:fieldsID="bcfeb5029d9660658c93b44ae627b81d" ns2:_="">
    <xsd:import namespace="a67c06c5-10a9-4c05-9cff-ed4452189219"/>
    <xsd:element name="properties">
      <xsd:complexType>
        <xsd:sequence>
          <xsd:element name="documentManagement">
            <xsd:complexType>
              <xsd:all>
                <xsd:element ref="ns2:_x041e__x043f__x0435__x0440__x0430__x0442__x043e__x044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c06c5-10a9-4c05-9cff-ed4452189219" elementFormDefault="qualified">
    <xsd:import namespace="http://schemas.microsoft.com/office/2006/documentManagement/types"/>
    <xsd:import namespace="http://schemas.microsoft.com/office/infopath/2007/PartnerControls"/>
    <xsd:element name="_x041e__x043f__x0435__x0440__x0430__x0442__x043e__x0440_" ma:index="9" nillable="true" ma:displayName="Оператор" ma:list="UserInfo" ma:SharePointGroup="0" ma:internalName="_x041e__x043f__x0435__x0440__x0430__x0442__x043e__x0440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ABA93-EDD2-4F8E-BC13-DF7192938F90}">
  <ds:schemaRefs>
    <ds:schemaRef ds:uri="http://schemas.microsoft.com/office/2006/metadata/properties"/>
    <ds:schemaRef ds:uri="a67c06c5-10a9-4c05-9cff-ed4452189219"/>
  </ds:schemaRefs>
</ds:datastoreItem>
</file>

<file path=customXml/itemProps2.xml><?xml version="1.0" encoding="utf-8"?>
<ds:datastoreItem xmlns:ds="http://schemas.openxmlformats.org/officeDocument/2006/customXml" ds:itemID="{4971FC0D-E7F9-47F2-B1C6-F637CDF6DD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65D58-6FDF-44A7-AE63-642B32B37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c06c5-10a9-4c05-9cff-ed445218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13322B-BBE7-4D74-9DBB-81C39D77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38</Pages>
  <Words>12094</Words>
  <Characters>68939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podchasov-iv</dc:creator>
  <cp:lastModifiedBy>podchasov-iv</cp:lastModifiedBy>
  <cp:revision>15</cp:revision>
  <cp:lastPrinted>2019-03-06T11:39:00Z</cp:lastPrinted>
  <dcterms:created xsi:type="dcterms:W3CDTF">2019-03-11T08:34:00Z</dcterms:created>
  <dcterms:modified xsi:type="dcterms:W3CDTF">2019-06-03T13:52:00Z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0x01010097989C16E5A003498D5C151B1BAA8A62</vt:lpwstr>
  </property>
</Properties>
</file>